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3DE6" w14:textId="77777777" w:rsidR="00C44E39" w:rsidRDefault="00C44E39" w:rsidP="00C44E39">
      <w:pPr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0C5E9B1D" w14:textId="597D4C09" w:rsidR="00C44E39" w:rsidRPr="00896727" w:rsidRDefault="00C44E39" w:rsidP="00C44E39">
      <w:pPr>
        <w:rPr>
          <w:rFonts w:ascii="Tahoma" w:hAnsi="Tahoma" w:cs="Tahoma"/>
          <w:sz w:val="22"/>
          <w:szCs w:val="22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#1 </w:t>
      </w:r>
      <w:r w:rsidRPr="00E22F21">
        <w:rPr>
          <w:rFonts w:ascii="Tahoma" w:hAnsi="Tahoma" w:cs="Tahoma"/>
          <w:b/>
          <w:bCs/>
          <w:sz w:val="22"/>
          <w:szCs w:val="22"/>
        </w:rPr>
        <w:t>–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Getting Started with Your New High Deductible </w:t>
      </w:r>
      <w:r w:rsidR="00B23DE9">
        <w:rPr>
          <w:rFonts w:ascii="Tahoma" w:hAnsi="Tahoma" w:cs="Tahoma"/>
          <w:b/>
          <w:bCs/>
          <w:sz w:val="22"/>
          <w:szCs w:val="22"/>
          <w:u w:val="single"/>
        </w:rPr>
        <w:t xml:space="preserve">Health 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>Plan</w:t>
      </w:r>
      <w:r w:rsidRPr="00C44E39">
        <w:rPr>
          <w:rFonts w:ascii="Tahoma" w:hAnsi="Tahoma" w:cs="Tahoma"/>
          <w:sz w:val="22"/>
          <w:szCs w:val="22"/>
        </w:rPr>
        <w:t xml:space="preserve"> </w:t>
      </w:r>
      <w:r w:rsidR="00B23DE9">
        <w:rPr>
          <w:rFonts w:ascii="Tahoma" w:hAnsi="Tahoma" w:cs="Tahoma"/>
          <w:sz w:val="22"/>
          <w:szCs w:val="22"/>
        </w:rPr>
        <w:t>(HDHP)</w:t>
      </w:r>
      <w:r w:rsidR="00E22F21">
        <w:rPr>
          <w:rFonts w:ascii="Tahoma" w:hAnsi="Tahoma" w:cs="Tahoma"/>
          <w:sz w:val="22"/>
          <w:szCs w:val="22"/>
        </w:rPr>
        <w:br/>
      </w:r>
    </w:p>
    <w:p w14:paraId="226386A4" w14:textId="1D78ECFA" w:rsidR="00C44E39" w:rsidRDefault="00C44E39" w:rsidP="00C44E39">
      <w:pPr>
        <w:rPr>
          <w:rFonts w:ascii="Tahoma" w:hAnsi="Tahoma" w:cs="Tahoma"/>
          <w:sz w:val="22"/>
          <w:szCs w:val="22"/>
          <w:u w:val="single"/>
        </w:rPr>
      </w:pPr>
    </w:p>
    <w:p w14:paraId="7ED19314" w14:textId="7B19E3E9" w:rsidR="00C44E39" w:rsidRDefault="00C44E39" w:rsidP="00C44E39">
      <w:pPr>
        <w:rPr>
          <w:rFonts w:ascii="Tahoma" w:hAnsi="Tahoma" w:cs="Tahoma"/>
          <w:i/>
          <w:sz w:val="22"/>
          <w:szCs w:val="22"/>
        </w:rPr>
      </w:pPr>
      <w:r w:rsidRPr="00C44E39">
        <w:rPr>
          <w:rFonts w:ascii="Tahoma" w:hAnsi="Tahoma" w:cs="Tahoma"/>
          <w:i/>
          <w:sz w:val="22"/>
          <w:szCs w:val="22"/>
        </w:rPr>
        <w:t xml:space="preserve">Subject: </w:t>
      </w:r>
      <w:r>
        <w:rPr>
          <w:rFonts w:ascii="Tahoma" w:hAnsi="Tahoma" w:cs="Tahoma"/>
          <w:i/>
          <w:sz w:val="22"/>
          <w:szCs w:val="22"/>
        </w:rPr>
        <w:tab/>
        <w:t xml:space="preserve">Getting Started with your </w:t>
      </w:r>
      <w:r w:rsidRPr="00C44E39">
        <w:rPr>
          <w:rFonts w:ascii="Tahoma" w:hAnsi="Tahoma" w:cs="Tahoma"/>
          <w:i/>
          <w:sz w:val="22"/>
          <w:szCs w:val="22"/>
        </w:rPr>
        <w:t xml:space="preserve">High Deductible </w:t>
      </w:r>
      <w:r w:rsidR="00B23DE9">
        <w:rPr>
          <w:rFonts w:ascii="Tahoma" w:hAnsi="Tahoma" w:cs="Tahoma"/>
          <w:i/>
          <w:sz w:val="22"/>
          <w:szCs w:val="22"/>
        </w:rPr>
        <w:t xml:space="preserve">Health </w:t>
      </w:r>
      <w:r w:rsidRPr="00C44E39">
        <w:rPr>
          <w:rFonts w:ascii="Tahoma" w:hAnsi="Tahoma" w:cs="Tahoma"/>
          <w:i/>
          <w:sz w:val="22"/>
          <w:szCs w:val="22"/>
        </w:rPr>
        <w:t>Plan</w:t>
      </w:r>
      <w:r w:rsidR="00B23DE9">
        <w:rPr>
          <w:rFonts w:ascii="Tahoma" w:hAnsi="Tahoma" w:cs="Tahoma"/>
          <w:i/>
          <w:sz w:val="22"/>
          <w:szCs w:val="22"/>
        </w:rPr>
        <w:t xml:space="preserve"> (HDHP)</w:t>
      </w:r>
    </w:p>
    <w:p w14:paraId="7B267845" w14:textId="63217026" w:rsidR="00C44E39" w:rsidRDefault="00C44E39" w:rsidP="00C44E39">
      <w:pPr>
        <w:rPr>
          <w:rFonts w:ascii="Tahoma" w:hAnsi="Tahoma" w:cs="Tahoma"/>
          <w:i/>
          <w:sz w:val="22"/>
          <w:szCs w:val="22"/>
        </w:rPr>
      </w:pPr>
    </w:p>
    <w:p w14:paraId="2FD5DF59" w14:textId="77777777" w:rsidR="007410DC" w:rsidRDefault="007410DC" w:rsidP="00B02689">
      <w:pPr>
        <w:rPr>
          <w:rFonts w:ascii="Tahoma" w:hAnsi="Tahoma" w:cs="Tahoma"/>
          <w:iCs/>
          <w:sz w:val="22"/>
          <w:szCs w:val="22"/>
        </w:rPr>
      </w:pPr>
    </w:p>
    <w:p w14:paraId="20A90764" w14:textId="77777777" w:rsidR="007410DC" w:rsidRPr="007410DC" w:rsidRDefault="007410DC" w:rsidP="00B02689">
      <w:pPr>
        <w:rPr>
          <w:rFonts w:ascii="Tahoma" w:hAnsi="Tahoma" w:cs="Tahoma"/>
          <w:i/>
          <w:sz w:val="22"/>
          <w:szCs w:val="22"/>
        </w:rPr>
      </w:pPr>
      <w:r w:rsidRPr="007410DC">
        <w:rPr>
          <w:rFonts w:ascii="Tahoma" w:hAnsi="Tahoma" w:cs="Tahoma"/>
          <w:i/>
          <w:sz w:val="22"/>
          <w:szCs w:val="22"/>
        </w:rPr>
        <w:t>Copy:</w:t>
      </w:r>
    </w:p>
    <w:p w14:paraId="39ED2D4D" w14:textId="77777777" w:rsidR="007410DC" w:rsidRDefault="007410DC" w:rsidP="00B02689">
      <w:pPr>
        <w:rPr>
          <w:rFonts w:ascii="Tahoma" w:hAnsi="Tahoma" w:cs="Tahoma"/>
          <w:iCs/>
          <w:sz w:val="22"/>
          <w:szCs w:val="22"/>
        </w:rPr>
      </w:pPr>
    </w:p>
    <w:p w14:paraId="114F4D64" w14:textId="61664ED8" w:rsidR="001A250C" w:rsidRDefault="00334177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If you’ve never had a high deductible health plan</w:t>
      </w:r>
      <w:r w:rsidR="00B23DE9">
        <w:rPr>
          <w:rFonts w:ascii="Tahoma" w:hAnsi="Tahoma" w:cs="Tahoma"/>
          <w:iCs/>
          <w:sz w:val="22"/>
          <w:szCs w:val="22"/>
        </w:rPr>
        <w:t xml:space="preserve"> (HDHP)</w:t>
      </w:r>
      <w:r>
        <w:rPr>
          <w:rFonts w:ascii="Tahoma" w:hAnsi="Tahoma" w:cs="Tahoma"/>
          <w:iCs/>
          <w:sz w:val="22"/>
          <w:szCs w:val="22"/>
        </w:rPr>
        <w:t xml:space="preserve"> it can take time to get used to how it works. We want to help </w:t>
      </w:r>
      <w:r w:rsidR="00B23DE9">
        <w:rPr>
          <w:rFonts w:ascii="Tahoma" w:hAnsi="Tahoma" w:cs="Tahoma"/>
          <w:iCs/>
          <w:sz w:val="22"/>
          <w:szCs w:val="22"/>
        </w:rPr>
        <w:t>you feel confident</w:t>
      </w:r>
      <w:r>
        <w:rPr>
          <w:rFonts w:ascii="Tahoma" w:hAnsi="Tahoma" w:cs="Tahoma"/>
          <w:iCs/>
          <w:sz w:val="22"/>
          <w:szCs w:val="22"/>
        </w:rPr>
        <w:t xml:space="preserve"> when using your </w:t>
      </w:r>
      <w:r w:rsidR="00600C94">
        <w:rPr>
          <w:rFonts w:ascii="Tahoma" w:hAnsi="Tahoma" w:cs="Tahoma"/>
          <w:iCs/>
          <w:sz w:val="22"/>
          <w:szCs w:val="22"/>
        </w:rPr>
        <w:t>Excellus BlueCross BlueShield</w:t>
      </w:r>
      <w:r w:rsidR="0018792E">
        <w:rPr>
          <w:rFonts w:ascii="Tahoma" w:hAnsi="Tahoma" w:cs="Tahoma"/>
          <w:iCs/>
          <w:sz w:val="22"/>
          <w:szCs w:val="22"/>
        </w:rPr>
        <w:t xml:space="preserve"> health plan</w:t>
      </w:r>
      <w:r w:rsidR="00600C94">
        <w:rPr>
          <w:rFonts w:ascii="Tahoma" w:hAnsi="Tahoma" w:cs="Tahoma"/>
          <w:iCs/>
          <w:sz w:val="22"/>
          <w:szCs w:val="22"/>
        </w:rPr>
        <w:t xml:space="preserve"> </w:t>
      </w:r>
      <w:r w:rsidR="00574BEC">
        <w:rPr>
          <w:rFonts w:ascii="Tahoma" w:hAnsi="Tahoma" w:cs="Tahoma"/>
          <w:iCs/>
          <w:sz w:val="22"/>
          <w:szCs w:val="22"/>
        </w:rPr>
        <w:t xml:space="preserve">and have assembled information to help </w:t>
      </w:r>
      <w:r w:rsidR="00B23DE9">
        <w:rPr>
          <w:rFonts w:ascii="Tahoma" w:hAnsi="Tahoma" w:cs="Tahoma"/>
          <w:iCs/>
          <w:sz w:val="22"/>
          <w:szCs w:val="22"/>
        </w:rPr>
        <w:t>get you</w:t>
      </w:r>
      <w:r w:rsidR="00574BEC">
        <w:rPr>
          <w:rFonts w:ascii="Tahoma" w:hAnsi="Tahoma" w:cs="Tahoma"/>
          <w:iCs/>
          <w:sz w:val="22"/>
          <w:szCs w:val="22"/>
        </w:rPr>
        <w:t xml:space="preserve"> started.  </w:t>
      </w:r>
      <w:r w:rsidR="00574BEC">
        <w:rPr>
          <w:rFonts w:ascii="Tahoma" w:hAnsi="Tahoma" w:cs="Tahoma"/>
          <w:iCs/>
          <w:sz w:val="22"/>
          <w:szCs w:val="22"/>
        </w:rPr>
        <w:br/>
      </w:r>
    </w:p>
    <w:p w14:paraId="2443E46A" w14:textId="11BF7E07" w:rsidR="001A250C" w:rsidRPr="00600C94" w:rsidRDefault="00B23DE9" w:rsidP="00CB69BC">
      <w:pPr>
        <w:pStyle w:val="ListParagraph"/>
        <w:numPr>
          <w:ilvl w:val="0"/>
          <w:numId w:val="20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HDHP</w:t>
      </w:r>
      <w:r w:rsidR="00EC54D3" w:rsidRPr="00600C94">
        <w:rPr>
          <w:rFonts w:ascii="Tahoma" w:hAnsi="Tahoma" w:cs="Tahoma"/>
          <w:b/>
          <w:bCs/>
          <w:iCs/>
          <w:sz w:val="22"/>
          <w:szCs w:val="22"/>
        </w:rPr>
        <w:t xml:space="preserve"> Basics</w:t>
      </w:r>
      <w:r w:rsidR="00600C94" w:rsidRPr="00600C94">
        <w:rPr>
          <w:rFonts w:ascii="Tahoma" w:hAnsi="Tahoma" w:cs="Tahoma"/>
          <w:b/>
          <w:bCs/>
          <w:iCs/>
          <w:sz w:val="22"/>
          <w:szCs w:val="22"/>
        </w:rPr>
        <w:br/>
      </w:r>
      <w:r w:rsidR="00600C94">
        <w:rPr>
          <w:rFonts w:ascii="Tahoma" w:hAnsi="Tahoma" w:cs="Tahoma"/>
          <w:iCs/>
          <w:sz w:val="22"/>
          <w:szCs w:val="22"/>
        </w:rPr>
        <w:br/>
        <w:t>A</w:t>
      </w:r>
      <w:r w:rsidR="001A250C" w:rsidRPr="00600C94">
        <w:rPr>
          <w:rFonts w:ascii="Tahoma" w:hAnsi="Tahoma" w:cs="Tahoma"/>
          <w:iCs/>
          <w:sz w:val="22"/>
          <w:szCs w:val="22"/>
        </w:rPr>
        <w:t xml:space="preserve">s a first step, watching this </w:t>
      </w:r>
      <w:hyperlink r:id="rId8" w:history="1">
        <w:r w:rsidR="001A250C" w:rsidRPr="00600C94">
          <w:rPr>
            <w:rStyle w:val="Hyperlink"/>
            <w:rFonts w:ascii="Tahoma" w:hAnsi="Tahoma" w:cs="Tahoma"/>
            <w:iCs/>
            <w:sz w:val="22"/>
            <w:szCs w:val="22"/>
          </w:rPr>
          <w:t>quick video</w:t>
        </w:r>
      </w:hyperlink>
      <w:r w:rsidR="001A250C" w:rsidRPr="00600C94">
        <w:rPr>
          <w:rFonts w:ascii="Tahoma" w:hAnsi="Tahoma" w:cs="Tahoma"/>
          <w:iCs/>
          <w:sz w:val="22"/>
          <w:szCs w:val="22"/>
        </w:rPr>
        <w:t xml:space="preserve"> will help you to learn about the basics of </w:t>
      </w:r>
      <w:r>
        <w:rPr>
          <w:rFonts w:ascii="Tahoma" w:hAnsi="Tahoma" w:cs="Tahoma"/>
          <w:iCs/>
          <w:sz w:val="22"/>
          <w:szCs w:val="22"/>
        </w:rPr>
        <w:t>how your HDHP</w:t>
      </w:r>
      <w:r w:rsidR="001A250C" w:rsidRPr="00600C94">
        <w:rPr>
          <w:rFonts w:ascii="Tahoma" w:hAnsi="Tahoma" w:cs="Tahoma"/>
          <w:iCs/>
          <w:sz w:val="22"/>
          <w:szCs w:val="22"/>
        </w:rPr>
        <w:t xml:space="preserve"> works. </w:t>
      </w:r>
      <w:r w:rsidR="001A250C" w:rsidRPr="00600C94">
        <w:rPr>
          <w:rFonts w:ascii="Tahoma" w:hAnsi="Tahoma" w:cs="Tahoma"/>
          <w:iCs/>
          <w:sz w:val="22"/>
          <w:szCs w:val="22"/>
        </w:rPr>
        <w:br/>
      </w:r>
    </w:p>
    <w:p w14:paraId="306B54EE" w14:textId="7CA6CC7A" w:rsidR="00532A2D" w:rsidRPr="00600C94" w:rsidRDefault="00205E94" w:rsidP="00600C94">
      <w:pPr>
        <w:pStyle w:val="ListParagraph"/>
        <w:numPr>
          <w:ilvl w:val="0"/>
          <w:numId w:val="18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205E94">
        <w:rPr>
          <w:rFonts w:ascii="Tahoma" w:hAnsi="Tahoma" w:cs="Tahoma"/>
          <w:b/>
          <w:bCs/>
          <w:iCs/>
          <w:sz w:val="22"/>
          <w:szCs w:val="22"/>
        </w:rPr>
        <w:t>Free</w:t>
      </w:r>
      <w:r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t xml:space="preserve">Preventive Care </w:t>
      </w:r>
      <w:r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t xml:space="preserve"> 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br/>
      </w:r>
      <w:r w:rsidR="00600C94">
        <w:rPr>
          <w:rFonts w:ascii="Tahoma" w:hAnsi="Tahoma" w:cs="Tahoma"/>
          <w:b/>
          <w:bCs/>
          <w:iCs/>
          <w:sz w:val="22"/>
          <w:szCs w:val="22"/>
        </w:rPr>
        <w:br/>
      </w:r>
      <w:r w:rsidR="00EC54D3" w:rsidRPr="00600C94">
        <w:rPr>
          <w:rFonts w:ascii="Tahoma" w:hAnsi="Tahoma" w:cs="Tahoma"/>
          <w:iCs/>
          <w:sz w:val="22"/>
          <w:szCs w:val="22"/>
        </w:rPr>
        <w:t>You can t</w:t>
      </w:r>
      <w:r w:rsidR="00574BEC" w:rsidRPr="00600C94">
        <w:rPr>
          <w:rFonts w:ascii="Tahoma" w:hAnsi="Tahoma" w:cs="Tahoma"/>
          <w:iCs/>
          <w:sz w:val="22"/>
          <w:szCs w:val="22"/>
        </w:rPr>
        <w:t>ake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 </w:t>
      </w:r>
      <w:r w:rsidR="00532A2D" w:rsidRPr="00600C94">
        <w:rPr>
          <w:rFonts w:ascii="Tahoma" w:hAnsi="Tahoma" w:cs="Tahoma"/>
          <w:iCs/>
          <w:sz w:val="22"/>
          <w:szCs w:val="22"/>
        </w:rPr>
        <w:t>advantage of free preventive care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that is full</w:t>
      </w:r>
      <w:r w:rsidR="00B23DE9">
        <w:rPr>
          <w:rFonts w:ascii="Tahoma" w:hAnsi="Tahoma" w:cs="Tahoma"/>
          <w:iCs/>
          <w:sz w:val="22"/>
          <w:szCs w:val="22"/>
        </w:rPr>
        <w:t>y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covered including m</w:t>
      </w:r>
      <w:r w:rsidR="00574BEC" w:rsidRPr="00600C94">
        <w:rPr>
          <w:rFonts w:ascii="Tahoma" w:hAnsi="Tahoma" w:cs="Tahoma"/>
          <w:iCs/>
          <w:sz w:val="22"/>
          <w:szCs w:val="22"/>
        </w:rPr>
        <w:t xml:space="preserve">any </w:t>
      </w:r>
      <w:r w:rsidR="00532A2D" w:rsidRPr="00600C94">
        <w:rPr>
          <w:rFonts w:ascii="Tahoma" w:hAnsi="Tahoma" w:cs="Tahoma"/>
          <w:iCs/>
          <w:sz w:val="22"/>
          <w:szCs w:val="22"/>
        </w:rPr>
        <w:t>immunizations and screening</w:t>
      </w:r>
      <w:r w:rsidR="000E2E87">
        <w:rPr>
          <w:rFonts w:ascii="Tahoma" w:hAnsi="Tahoma" w:cs="Tahoma"/>
          <w:iCs/>
          <w:sz w:val="22"/>
          <w:szCs w:val="22"/>
        </w:rPr>
        <w:t>s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such as: </w:t>
      </w:r>
      <w:r w:rsidR="007410DC" w:rsidRPr="00600C94">
        <w:rPr>
          <w:rFonts w:ascii="Tahoma" w:hAnsi="Tahoma" w:cs="Tahoma"/>
          <w:iCs/>
          <w:sz w:val="22"/>
          <w:szCs w:val="22"/>
        </w:rPr>
        <w:t>a</w:t>
      </w:r>
      <w:r w:rsidR="00532A2D" w:rsidRPr="00600C94">
        <w:rPr>
          <w:rFonts w:ascii="Tahoma" w:hAnsi="Tahoma" w:cs="Tahoma"/>
          <w:iCs/>
          <w:sz w:val="22"/>
          <w:szCs w:val="22"/>
        </w:rPr>
        <w:t>nnual routine checkup</w:t>
      </w:r>
      <w:r w:rsidR="00574BEC" w:rsidRPr="00600C94">
        <w:rPr>
          <w:rFonts w:ascii="Tahoma" w:hAnsi="Tahoma" w:cs="Tahoma"/>
          <w:iCs/>
          <w:sz w:val="22"/>
          <w:szCs w:val="22"/>
        </w:rPr>
        <w:t>s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 (</w:t>
      </w:r>
      <w:r w:rsidR="00532A2D" w:rsidRPr="00600C94">
        <w:rPr>
          <w:rFonts w:ascii="Tahoma" w:hAnsi="Tahoma" w:cs="Tahoma"/>
          <w:iCs/>
          <w:sz w:val="22"/>
          <w:szCs w:val="22"/>
        </w:rPr>
        <w:t>including well child exam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s), </w:t>
      </w:r>
      <w:r w:rsidR="00532A2D" w:rsidRPr="00600C94">
        <w:rPr>
          <w:rFonts w:ascii="Tahoma" w:hAnsi="Tahoma" w:cs="Tahoma"/>
          <w:iCs/>
          <w:sz w:val="22"/>
          <w:szCs w:val="22"/>
        </w:rPr>
        <w:t xml:space="preserve">immunizations, 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and screenings such as </w:t>
      </w:r>
      <w:r w:rsidR="00532A2D" w:rsidRPr="00600C94">
        <w:rPr>
          <w:rFonts w:ascii="Tahoma" w:hAnsi="Tahoma" w:cs="Tahoma"/>
          <w:iCs/>
          <w:sz w:val="22"/>
          <w:szCs w:val="22"/>
        </w:rPr>
        <w:t>annual mammogram</w:t>
      </w:r>
      <w:r w:rsidR="007410DC" w:rsidRPr="00600C94">
        <w:rPr>
          <w:rFonts w:ascii="Tahoma" w:hAnsi="Tahoma" w:cs="Tahoma"/>
          <w:iCs/>
          <w:sz w:val="22"/>
          <w:szCs w:val="22"/>
        </w:rPr>
        <w:t>s</w:t>
      </w:r>
      <w:r w:rsidR="00532A2D" w:rsidRPr="00600C94">
        <w:rPr>
          <w:rFonts w:ascii="Tahoma" w:hAnsi="Tahoma" w:cs="Tahoma"/>
          <w:iCs/>
          <w:sz w:val="22"/>
          <w:szCs w:val="22"/>
        </w:rPr>
        <w:t>, colorectal cancer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, </w:t>
      </w:r>
      <w:r w:rsidR="00B23DE9">
        <w:rPr>
          <w:rFonts w:ascii="Tahoma" w:hAnsi="Tahoma" w:cs="Tahoma"/>
          <w:iCs/>
          <w:sz w:val="22"/>
          <w:szCs w:val="22"/>
        </w:rPr>
        <w:t xml:space="preserve">cholesterol, </w:t>
      </w:r>
      <w:r w:rsidR="007410DC" w:rsidRPr="00600C94">
        <w:rPr>
          <w:rFonts w:ascii="Tahoma" w:hAnsi="Tahoma" w:cs="Tahoma"/>
          <w:iCs/>
          <w:sz w:val="22"/>
          <w:szCs w:val="22"/>
        </w:rPr>
        <w:t>diabetes (type 2) screen and more.</w:t>
      </w:r>
      <w:r w:rsidR="00532A2D" w:rsidRPr="00600C94">
        <w:rPr>
          <w:rFonts w:ascii="Tahoma" w:hAnsi="Tahoma" w:cs="Tahoma"/>
          <w:iCs/>
          <w:sz w:val="22"/>
          <w:szCs w:val="22"/>
        </w:rPr>
        <w:br/>
      </w:r>
    </w:p>
    <w:p w14:paraId="4DA3CFE6" w14:textId="77777777" w:rsidR="001C77E8" w:rsidRDefault="00532A2D" w:rsidP="00600C94">
      <w:pPr>
        <w:pStyle w:val="ListParagraph"/>
        <w:numPr>
          <w:ilvl w:val="0"/>
          <w:numId w:val="18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7410DC">
        <w:rPr>
          <w:rFonts w:ascii="Tahoma" w:hAnsi="Tahoma" w:cs="Tahoma"/>
          <w:b/>
          <w:bCs/>
          <w:iCs/>
          <w:sz w:val="22"/>
          <w:szCs w:val="22"/>
        </w:rPr>
        <w:t>Health Savings Account</w:t>
      </w:r>
    </w:p>
    <w:p w14:paraId="580F1804" w14:textId="77777777" w:rsidR="001C77E8" w:rsidRDefault="001C77E8" w:rsidP="001C77E8">
      <w:pPr>
        <w:pStyle w:val="ListParagraph"/>
        <w:rPr>
          <w:rFonts w:ascii="Tahoma" w:hAnsi="Tahoma" w:cs="Tahoma"/>
          <w:iCs/>
          <w:sz w:val="22"/>
          <w:szCs w:val="22"/>
        </w:rPr>
      </w:pPr>
    </w:p>
    <w:p w14:paraId="193CFE4F" w14:textId="6950B3D0" w:rsidR="00574BEC" w:rsidRPr="001C77E8" w:rsidRDefault="007410DC" w:rsidP="001C77E8">
      <w:pPr>
        <w:pStyle w:val="ListParagraph"/>
        <w:rPr>
          <w:rFonts w:ascii="Tahoma" w:hAnsi="Tahoma" w:cs="Tahoma"/>
          <w:b/>
          <w:bCs/>
          <w:iCs/>
          <w:sz w:val="22"/>
          <w:szCs w:val="22"/>
        </w:rPr>
      </w:pPr>
      <w:r w:rsidRPr="001C77E8">
        <w:rPr>
          <w:rFonts w:ascii="Tahoma" w:hAnsi="Tahoma" w:cs="Tahoma"/>
          <w:iCs/>
          <w:sz w:val="22"/>
          <w:szCs w:val="22"/>
        </w:rPr>
        <w:t xml:space="preserve">A Health Savings Account (HSA) is a tax-free account that you can use to cover qualified medical expenses.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If you do not have </w:t>
      </w:r>
      <w:r w:rsidR="00EC54D3" w:rsidRPr="001C77E8">
        <w:rPr>
          <w:rFonts w:ascii="Tahoma" w:hAnsi="Tahoma" w:cs="Tahoma"/>
          <w:iCs/>
          <w:sz w:val="22"/>
          <w:szCs w:val="22"/>
        </w:rPr>
        <w:t>an HSA account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 through your employer, 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your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bank </w:t>
      </w:r>
      <w:r w:rsidRPr="001C77E8">
        <w:rPr>
          <w:rFonts w:ascii="Tahoma" w:hAnsi="Tahoma" w:cs="Tahoma"/>
          <w:iCs/>
          <w:sz w:val="22"/>
          <w:szCs w:val="22"/>
        </w:rPr>
        <w:t>or financial planner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 can help you </w:t>
      </w:r>
      <w:r w:rsidR="00B23DE9" w:rsidRPr="001C77E8">
        <w:rPr>
          <w:rFonts w:ascii="Tahoma" w:hAnsi="Tahoma" w:cs="Tahoma"/>
          <w:iCs/>
          <w:sz w:val="22"/>
          <w:szCs w:val="22"/>
        </w:rPr>
        <w:t xml:space="preserve">find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options </w:t>
      </w:r>
      <w:r w:rsidR="00B23DE9" w:rsidRPr="001C77E8">
        <w:rPr>
          <w:rFonts w:ascii="Tahoma" w:hAnsi="Tahoma" w:cs="Tahoma"/>
          <w:iCs/>
          <w:sz w:val="22"/>
          <w:szCs w:val="22"/>
        </w:rPr>
        <w:t xml:space="preserve">that </w:t>
      </w:r>
      <w:r w:rsidR="00532A2D" w:rsidRPr="001C77E8">
        <w:rPr>
          <w:rFonts w:ascii="Tahoma" w:hAnsi="Tahoma" w:cs="Tahoma"/>
          <w:iCs/>
          <w:sz w:val="22"/>
          <w:szCs w:val="22"/>
        </w:rPr>
        <w:t>may be available</w:t>
      </w:r>
      <w:r w:rsidRPr="001C77E8">
        <w:rPr>
          <w:rFonts w:ascii="Tahoma" w:hAnsi="Tahoma" w:cs="Tahoma"/>
          <w:iCs/>
          <w:sz w:val="22"/>
          <w:szCs w:val="22"/>
        </w:rPr>
        <w:t xml:space="preserve"> to you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.  </w:t>
      </w:r>
    </w:p>
    <w:p w14:paraId="76C3673C" w14:textId="77777777" w:rsidR="00574BEC" w:rsidRDefault="00574BEC" w:rsidP="00574BEC">
      <w:pPr>
        <w:rPr>
          <w:rFonts w:ascii="Tahoma" w:hAnsi="Tahoma" w:cs="Tahoma"/>
          <w:iCs/>
          <w:sz w:val="22"/>
          <w:szCs w:val="22"/>
        </w:rPr>
      </w:pPr>
    </w:p>
    <w:p w14:paraId="3F2C5386" w14:textId="77777777" w:rsidR="00EC54D3" w:rsidRDefault="00EC54D3" w:rsidP="00574BEC">
      <w:pPr>
        <w:rPr>
          <w:rFonts w:ascii="Helvetica" w:hAnsi="Helvetica" w:cs="Helvetica"/>
          <w:color w:val="221F1F"/>
        </w:rPr>
      </w:pPr>
    </w:p>
    <w:p w14:paraId="39A8DAB2" w14:textId="52B70201" w:rsidR="000E05D4" w:rsidRDefault="00600C94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Also, when you register and/or login </w:t>
      </w:r>
      <w:r w:rsidRPr="00EC54D3">
        <w:rPr>
          <w:rFonts w:ascii="Tahoma" w:hAnsi="Tahoma" w:cs="Tahoma"/>
          <w:iCs/>
          <w:sz w:val="22"/>
          <w:szCs w:val="22"/>
        </w:rPr>
        <w:t xml:space="preserve">at </w:t>
      </w:r>
      <w:hyperlink r:id="rId9" w:history="1">
        <w:r w:rsidRPr="00600C94">
          <w:rPr>
            <w:rStyle w:val="Hyperlink"/>
            <w:rFonts w:ascii="Tahoma" w:hAnsi="Tahoma" w:cs="Tahoma"/>
            <w:iCs/>
            <w:sz w:val="22"/>
            <w:szCs w:val="22"/>
          </w:rPr>
          <w:t>ExcellusBCBS.com/login</w:t>
        </w:r>
      </w:hyperlink>
      <w:r w:rsidRPr="00EC54D3">
        <w:rPr>
          <w:rFonts w:ascii="Tahoma" w:hAnsi="Tahoma" w:cs="Tahoma"/>
          <w:iCs/>
          <w:sz w:val="22"/>
          <w:szCs w:val="22"/>
        </w:rPr>
        <w:t xml:space="preserve"> or </w:t>
      </w:r>
      <w:r w:rsidR="00B23DE9">
        <w:rPr>
          <w:rFonts w:ascii="Tahoma" w:hAnsi="Tahoma" w:cs="Tahoma"/>
          <w:iCs/>
          <w:sz w:val="22"/>
          <w:szCs w:val="22"/>
        </w:rPr>
        <w:t xml:space="preserve">are </w:t>
      </w:r>
      <w:r w:rsidR="00205E94">
        <w:rPr>
          <w:rFonts w:ascii="Tahoma" w:hAnsi="Tahoma" w:cs="Tahoma"/>
          <w:iCs/>
          <w:sz w:val="22"/>
          <w:szCs w:val="22"/>
        </w:rPr>
        <w:t>us</w:t>
      </w:r>
      <w:r w:rsidR="00B34E08">
        <w:rPr>
          <w:rFonts w:ascii="Tahoma" w:hAnsi="Tahoma" w:cs="Tahoma"/>
          <w:iCs/>
          <w:sz w:val="22"/>
          <w:szCs w:val="22"/>
        </w:rPr>
        <w:t>ing</w:t>
      </w:r>
      <w:r w:rsidRPr="00EC54D3">
        <w:rPr>
          <w:rFonts w:ascii="Tahoma" w:hAnsi="Tahoma" w:cs="Tahoma"/>
          <w:iCs/>
          <w:sz w:val="22"/>
          <w:szCs w:val="22"/>
        </w:rPr>
        <w:t xml:space="preserve"> the </w:t>
      </w:r>
      <w:hyperlink r:id="rId10" w:history="1">
        <w:proofErr w:type="spellStart"/>
        <w:r w:rsidRPr="00600C94">
          <w:rPr>
            <w:rStyle w:val="Hyperlink"/>
            <w:rFonts w:ascii="Tahoma" w:hAnsi="Tahoma" w:cs="Tahoma"/>
            <w:iCs/>
            <w:sz w:val="22"/>
            <w:szCs w:val="22"/>
          </w:rPr>
          <w:t>ExcellusBCBS</w:t>
        </w:r>
        <w:proofErr w:type="spellEnd"/>
        <w:r w:rsidRPr="00600C94">
          <w:rPr>
            <w:rStyle w:val="Hyperlink"/>
            <w:rFonts w:ascii="Tahoma" w:hAnsi="Tahoma" w:cs="Tahoma"/>
            <w:iCs/>
            <w:sz w:val="22"/>
            <w:szCs w:val="22"/>
          </w:rPr>
          <w:t xml:space="preserve"> mobile app</w:t>
        </w:r>
      </w:hyperlink>
      <w:r>
        <w:rPr>
          <w:rFonts w:ascii="Tahoma" w:hAnsi="Tahoma" w:cs="Tahoma"/>
          <w:iCs/>
          <w:sz w:val="22"/>
          <w:szCs w:val="22"/>
        </w:rPr>
        <w:t xml:space="preserve"> you have quick access to </w:t>
      </w:r>
      <w:r w:rsidR="00362F7D">
        <w:rPr>
          <w:rFonts w:ascii="Tahoma" w:hAnsi="Tahoma" w:cs="Tahoma"/>
          <w:iCs/>
          <w:sz w:val="22"/>
          <w:szCs w:val="22"/>
        </w:rPr>
        <w:t xml:space="preserve">track your </w:t>
      </w:r>
      <w:r w:rsidR="00574BEC" w:rsidRPr="00EC54D3">
        <w:rPr>
          <w:rFonts w:ascii="Tahoma" w:hAnsi="Tahoma" w:cs="Tahoma"/>
          <w:iCs/>
          <w:sz w:val="22"/>
          <w:szCs w:val="22"/>
        </w:rPr>
        <w:t>deductible</w:t>
      </w:r>
      <w:r>
        <w:rPr>
          <w:rFonts w:ascii="Tahoma" w:hAnsi="Tahoma" w:cs="Tahoma"/>
          <w:iCs/>
          <w:sz w:val="22"/>
          <w:szCs w:val="22"/>
        </w:rPr>
        <w:t xml:space="preserve">, </w:t>
      </w:r>
      <w:r w:rsidR="0044131A" w:rsidRPr="00EC54D3">
        <w:rPr>
          <w:rFonts w:ascii="Tahoma" w:hAnsi="Tahoma" w:cs="Tahoma"/>
          <w:iCs/>
          <w:sz w:val="22"/>
          <w:szCs w:val="22"/>
        </w:rPr>
        <w:t>out</w:t>
      </w:r>
      <w:r w:rsidR="0044131A">
        <w:rPr>
          <w:rFonts w:ascii="Tahoma" w:hAnsi="Tahoma" w:cs="Tahoma"/>
          <w:iCs/>
          <w:sz w:val="22"/>
          <w:szCs w:val="22"/>
        </w:rPr>
        <w:t>-</w:t>
      </w:r>
      <w:r w:rsidR="0044131A" w:rsidRPr="00EC54D3">
        <w:rPr>
          <w:rFonts w:ascii="Tahoma" w:hAnsi="Tahoma" w:cs="Tahoma"/>
          <w:iCs/>
          <w:sz w:val="22"/>
          <w:szCs w:val="22"/>
        </w:rPr>
        <w:t>of</w:t>
      </w:r>
      <w:r w:rsidR="0044131A">
        <w:rPr>
          <w:rFonts w:ascii="Tahoma" w:hAnsi="Tahoma" w:cs="Tahoma"/>
          <w:iCs/>
          <w:sz w:val="22"/>
          <w:szCs w:val="22"/>
        </w:rPr>
        <w:t>-</w:t>
      </w:r>
      <w:r w:rsidR="00574BEC" w:rsidRPr="00EC54D3">
        <w:rPr>
          <w:rFonts w:ascii="Tahoma" w:hAnsi="Tahoma" w:cs="Tahoma"/>
          <w:iCs/>
          <w:sz w:val="22"/>
          <w:szCs w:val="22"/>
        </w:rPr>
        <w:t>pocket maximum,</w:t>
      </w:r>
      <w:r w:rsidR="000E05D4"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 xml:space="preserve">and </w:t>
      </w:r>
      <w:r w:rsidR="00362F7D">
        <w:rPr>
          <w:rFonts w:ascii="Tahoma" w:hAnsi="Tahoma" w:cs="Tahoma"/>
          <w:iCs/>
          <w:sz w:val="22"/>
          <w:szCs w:val="22"/>
        </w:rPr>
        <w:t xml:space="preserve">a </w:t>
      </w:r>
      <w:r>
        <w:rPr>
          <w:rFonts w:ascii="Tahoma" w:hAnsi="Tahoma" w:cs="Tahoma"/>
          <w:iCs/>
          <w:sz w:val="22"/>
          <w:szCs w:val="22"/>
        </w:rPr>
        <w:t xml:space="preserve">summary of </w:t>
      </w:r>
      <w:r w:rsidR="000E05D4">
        <w:rPr>
          <w:rFonts w:ascii="Tahoma" w:hAnsi="Tahoma" w:cs="Tahoma"/>
          <w:iCs/>
          <w:sz w:val="22"/>
          <w:szCs w:val="22"/>
        </w:rPr>
        <w:t>your</w:t>
      </w:r>
      <w:r w:rsidR="00574BEC" w:rsidRPr="00EC54D3">
        <w:rPr>
          <w:rFonts w:ascii="Tahoma" w:hAnsi="Tahoma" w:cs="Tahoma"/>
          <w:iCs/>
          <w:sz w:val="22"/>
          <w:szCs w:val="22"/>
        </w:rPr>
        <w:t xml:space="preserve"> benefits and coverag</w:t>
      </w:r>
      <w:r w:rsidR="00EC54D3">
        <w:rPr>
          <w:rFonts w:ascii="Tahoma" w:hAnsi="Tahoma" w:cs="Tahoma"/>
          <w:iCs/>
          <w:sz w:val="22"/>
          <w:szCs w:val="22"/>
        </w:rPr>
        <w:t>e</w:t>
      </w:r>
      <w:r>
        <w:rPr>
          <w:rFonts w:ascii="Tahoma" w:hAnsi="Tahoma" w:cs="Tahoma"/>
          <w:iCs/>
          <w:sz w:val="22"/>
          <w:szCs w:val="22"/>
        </w:rPr>
        <w:t xml:space="preserve">.     </w:t>
      </w:r>
      <w:r w:rsidR="00EC54D3">
        <w:rPr>
          <w:rFonts w:ascii="Tahoma" w:hAnsi="Tahoma" w:cs="Tahoma"/>
          <w:iCs/>
          <w:sz w:val="22"/>
          <w:szCs w:val="22"/>
        </w:rPr>
        <w:t xml:space="preserve"> </w:t>
      </w:r>
    </w:p>
    <w:p w14:paraId="67B78322" w14:textId="77777777" w:rsidR="000E05D4" w:rsidRDefault="000E05D4" w:rsidP="00574BEC">
      <w:pPr>
        <w:rPr>
          <w:rFonts w:ascii="Tahoma" w:hAnsi="Tahoma" w:cs="Tahoma"/>
          <w:iCs/>
          <w:sz w:val="22"/>
          <w:szCs w:val="22"/>
        </w:rPr>
      </w:pPr>
    </w:p>
    <w:p w14:paraId="415C5033" w14:textId="080B53F3" w:rsidR="00574BEC" w:rsidRDefault="00600C94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I hope you find this information helpful.  Please l</w:t>
      </w:r>
      <w:r w:rsidR="000E05D4">
        <w:rPr>
          <w:rFonts w:ascii="Tahoma" w:hAnsi="Tahoma" w:cs="Tahoma"/>
          <w:iCs/>
          <w:sz w:val="22"/>
          <w:szCs w:val="22"/>
        </w:rPr>
        <w:t xml:space="preserve">et me know if you have any questions. </w:t>
      </w:r>
    </w:p>
    <w:p w14:paraId="72FB0E45" w14:textId="77777777" w:rsidR="00E22F21" w:rsidRDefault="000E05D4" w:rsidP="00C44E39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E22F21">
        <w:rPr>
          <w:rFonts w:ascii="Helvetica" w:hAnsi="Helvetica" w:cs="Helvetica"/>
          <w:b/>
          <w:bCs/>
          <w:color w:val="221F1F"/>
        </w:rPr>
        <w:br/>
      </w:r>
    </w:p>
    <w:p w14:paraId="5E32EC09" w14:textId="77777777" w:rsidR="00600C94" w:rsidRDefault="00600C94">
      <w:pPr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br w:type="page"/>
      </w:r>
    </w:p>
    <w:p w14:paraId="3837286C" w14:textId="35A0358B" w:rsidR="00C44E39" w:rsidRPr="00E22F21" w:rsidRDefault="00685B73" w:rsidP="00C44E39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E</w:t>
      </w:r>
      <w:r w:rsidR="00772B88" w:rsidRPr="00E22F21">
        <w:rPr>
          <w:rFonts w:ascii="Tahoma" w:hAnsi="Tahoma" w:cs="Tahoma"/>
          <w:b/>
          <w:bCs/>
          <w:sz w:val="22"/>
          <w:szCs w:val="22"/>
          <w:u w:val="single"/>
        </w:rPr>
        <w:t>mail</w:t>
      </w:r>
      <w:r w:rsidR="00F57524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#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2</w:t>
      </w:r>
      <w:r w:rsidR="006B1F0D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>–</w:t>
      </w:r>
      <w:r w:rsidR="006B1F0D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HDHP – Budget and Manage Expenses  </w:t>
      </w:r>
    </w:p>
    <w:p w14:paraId="3DC373CD" w14:textId="0D74C19A" w:rsidR="006F3F52" w:rsidRPr="00896727" w:rsidRDefault="00C44E39" w:rsidP="006F3F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br/>
      </w:r>
    </w:p>
    <w:p w14:paraId="3A70087F" w14:textId="77777777" w:rsidR="0008373E" w:rsidRPr="00896727" w:rsidRDefault="0008373E" w:rsidP="006F3F52">
      <w:pPr>
        <w:rPr>
          <w:rFonts w:ascii="Tahoma" w:hAnsi="Tahoma" w:cs="Tahoma"/>
          <w:sz w:val="22"/>
          <w:szCs w:val="22"/>
        </w:rPr>
      </w:pPr>
    </w:p>
    <w:p w14:paraId="0E3E61DB" w14:textId="1AA7B850" w:rsidR="006F3F52" w:rsidRPr="00205E94" w:rsidRDefault="006F3F52" w:rsidP="006F3F5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  <w:r w:rsidR="0044131A">
        <w:rPr>
          <w:rFonts w:ascii="Tahoma" w:hAnsi="Tahoma" w:cs="Tahoma"/>
          <w:i/>
          <w:sz w:val="22"/>
          <w:szCs w:val="22"/>
        </w:rPr>
        <w:t xml:space="preserve"> </w:t>
      </w:r>
      <w:r w:rsidR="0044131A">
        <w:rPr>
          <w:rFonts w:ascii="Tahoma" w:hAnsi="Tahoma" w:cs="Tahoma"/>
          <w:sz w:val="22"/>
          <w:szCs w:val="22"/>
        </w:rPr>
        <w:t>Easy Ways to Manage Your High Deductible Health Plan (HDHP)</w:t>
      </w:r>
    </w:p>
    <w:p w14:paraId="0A3CD4FF" w14:textId="1DC05454" w:rsidR="006F3F52" w:rsidRPr="00896727" w:rsidRDefault="006F3F52" w:rsidP="006F3F52">
      <w:pPr>
        <w:rPr>
          <w:rFonts w:ascii="Tahoma" w:hAnsi="Tahoma" w:cs="Tahoma"/>
          <w:sz w:val="22"/>
          <w:szCs w:val="22"/>
        </w:rPr>
      </w:pPr>
    </w:p>
    <w:p w14:paraId="5AC3E43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2817314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1CCA5114" w14:textId="7D6EBE52" w:rsidR="006F3F52" w:rsidRPr="00896727" w:rsidRDefault="006F3F52" w:rsidP="006F3F52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C8847E7" w14:textId="134A1705" w:rsidR="0008373E" w:rsidRDefault="0008373E" w:rsidP="006F3F52">
      <w:pPr>
        <w:rPr>
          <w:rFonts w:ascii="Tahoma" w:hAnsi="Tahoma" w:cs="Tahoma"/>
          <w:i/>
          <w:sz w:val="22"/>
          <w:szCs w:val="22"/>
        </w:rPr>
      </w:pPr>
    </w:p>
    <w:p w14:paraId="1C61DE08" w14:textId="766FCEBD" w:rsidR="00EC10E7" w:rsidRDefault="00EC10E7" w:rsidP="006F3F52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As a High Deductible Health </w:t>
      </w:r>
      <w:r w:rsidR="009A33E5">
        <w:rPr>
          <w:rFonts w:ascii="Tahoma" w:hAnsi="Tahoma" w:cs="Tahoma"/>
          <w:iCs/>
          <w:sz w:val="22"/>
          <w:szCs w:val="22"/>
        </w:rPr>
        <w:t>P</w:t>
      </w:r>
      <w:r>
        <w:rPr>
          <w:rFonts w:ascii="Tahoma" w:hAnsi="Tahoma" w:cs="Tahoma"/>
          <w:iCs/>
          <w:sz w:val="22"/>
          <w:szCs w:val="22"/>
        </w:rPr>
        <w:t>lan</w:t>
      </w:r>
      <w:r w:rsidR="00362F7D">
        <w:rPr>
          <w:rFonts w:ascii="Tahoma" w:hAnsi="Tahoma" w:cs="Tahoma"/>
          <w:iCs/>
          <w:sz w:val="22"/>
          <w:szCs w:val="22"/>
        </w:rPr>
        <w:t xml:space="preserve"> (HDHP)</w:t>
      </w:r>
      <w:r>
        <w:rPr>
          <w:rFonts w:ascii="Tahoma" w:hAnsi="Tahoma" w:cs="Tahoma"/>
          <w:iCs/>
          <w:sz w:val="22"/>
          <w:szCs w:val="22"/>
        </w:rPr>
        <w:t xml:space="preserve"> member, </w:t>
      </w:r>
      <w:r w:rsidR="00744117">
        <w:rPr>
          <w:rFonts w:ascii="Tahoma" w:hAnsi="Tahoma" w:cs="Tahoma"/>
          <w:iCs/>
          <w:sz w:val="22"/>
          <w:szCs w:val="22"/>
        </w:rPr>
        <w:t>Excellus BlueCross BlueShield has</w:t>
      </w:r>
      <w:r>
        <w:rPr>
          <w:rFonts w:ascii="Tahoma" w:hAnsi="Tahoma" w:cs="Tahoma"/>
          <w:iCs/>
          <w:sz w:val="22"/>
          <w:szCs w:val="22"/>
        </w:rPr>
        <w:t xml:space="preserve"> some tips and tools to help you manage your medical costs, deductible – and more! </w:t>
      </w:r>
    </w:p>
    <w:p w14:paraId="23AA7F96" w14:textId="131B7B05" w:rsidR="00773841" w:rsidRDefault="00EC10E7" w:rsidP="006F3F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An ExcellusBCBS.com </w:t>
      </w:r>
      <w:r w:rsidR="00773841">
        <w:rPr>
          <w:rFonts w:ascii="Tahoma" w:hAnsi="Tahoma" w:cs="Tahoma"/>
          <w:iCs/>
          <w:sz w:val="22"/>
          <w:szCs w:val="22"/>
        </w:rPr>
        <w:t>online</w:t>
      </w:r>
      <w:r>
        <w:rPr>
          <w:rFonts w:ascii="Tahoma" w:hAnsi="Tahoma" w:cs="Tahoma"/>
          <w:iCs/>
          <w:sz w:val="22"/>
          <w:szCs w:val="22"/>
        </w:rPr>
        <w:t xml:space="preserve"> account can help you get the most out of your </w:t>
      </w:r>
      <w:r w:rsidR="00362F7D">
        <w:rPr>
          <w:rFonts w:ascii="Tahoma" w:hAnsi="Tahoma" w:cs="Tahoma"/>
          <w:iCs/>
          <w:sz w:val="22"/>
          <w:szCs w:val="22"/>
        </w:rPr>
        <w:t>HDHP</w:t>
      </w:r>
      <w:r>
        <w:rPr>
          <w:rFonts w:ascii="Tahoma" w:hAnsi="Tahoma" w:cs="Tahoma"/>
          <w:iCs/>
          <w:sz w:val="22"/>
          <w:szCs w:val="22"/>
        </w:rPr>
        <w:t xml:space="preserve">. </w:t>
      </w:r>
      <w:r w:rsidR="00773841">
        <w:rPr>
          <w:rFonts w:ascii="Tahoma" w:hAnsi="Tahoma" w:cs="Tahoma"/>
          <w:iCs/>
          <w:sz w:val="22"/>
          <w:szCs w:val="22"/>
        </w:rPr>
        <w:t xml:space="preserve"> </w:t>
      </w:r>
      <w:r w:rsidR="006F3F52" w:rsidRPr="00896727">
        <w:rPr>
          <w:rFonts w:ascii="Tahoma" w:hAnsi="Tahoma" w:cs="Tahoma"/>
          <w:sz w:val="22"/>
          <w:szCs w:val="22"/>
        </w:rPr>
        <w:t xml:space="preserve">If you haven’t </w:t>
      </w:r>
      <w:r w:rsidR="009A33E5">
        <w:rPr>
          <w:rFonts w:ascii="Tahoma" w:hAnsi="Tahoma" w:cs="Tahoma"/>
          <w:sz w:val="22"/>
          <w:szCs w:val="22"/>
        </w:rPr>
        <w:t xml:space="preserve">already </w:t>
      </w:r>
      <w:r w:rsidR="006F3F52" w:rsidRPr="00896727">
        <w:rPr>
          <w:rFonts w:ascii="Tahoma" w:hAnsi="Tahoma" w:cs="Tahoma"/>
          <w:sz w:val="22"/>
          <w:szCs w:val="22"/>
        </w:rPr>
        <w:t xml:space="preserve">done so, now is the perfect time to register for an online account. </w:t>
      </w:r>
    </w:p>
    <w:p w14:paraId="15FD0E8F" w14:textId="77777777" w:rsidR="00362F7D" w:rsidRDefault="00362F7D" w:rsidP="006F3F52">
      <w:pPr>
        <w:rPr>
          <w:rFonts w:ascii="Tahoma" w:hAnsi="Tahoma" w:cs="Tahoma"/>
          <w:sz w:val="22"/>
          <w:szCs w:val="22"/>
        </w:rPr>
      </w:pPr>
    </w:p>
    <w:p w14:paraId="54C6038B" w14:textId="3E07F4FB" w:rsidR="00773841" w:rsidRDefault="00362F7D" w:rsidP="006F3F52">
      <w:pPr>
        <w:rPr>
          <w:rFonts w:ascii="Tahoma" w:hAnsi="Tahoma" w:cs="Tahoma"/>
          <w:sz w:val="22"/>
          <w:szCs w:val="22"/>
        </w:rPr>
      </w:pPr>
      <w:r w:rsidRPr="00773841">
        <w:rPr>
          <w:rFonts w:ascii="Tahoma" w:hAnsi="Tahoma" w:cs="Tahoma"/>
          <w:b/>
          <w:bCs/>
          <w:iCs/>
          <w:sz w:val="22"/>
          <w:szCs w:val="22"/>
        </w:rPr>
        <w:t>Register. Login. Create an Online Account</w:t>
      </w:r>
      <w:r w:rsidRPr="00773841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11CD6F32" w14:textId="2A4FB61F" w:rsidR="00CF3ADB" w:rsidRDefault="00E04A34" w:rsidP="00D61049">
      <w:pPr>
        <w:rPr>
          <w:rFonts w:ascii="Tahoma" w:hAnsi="Tahoma" w:cs="Tahoma"/>
          <w:color w:val="000000" w:themeColor="text1"/>
        </w:rPr>
      </w:pPr>
      <w:hyperlink r:id="rId11" w:history="1">
        <w:r w:rsidR="00D61049" w:rsidRPr="00D61049">
          <w:rPr>
            <w:rStyle w:val="Hyperlink"/>
            <w:rFonts w:ascii="Tahoma" w:hAnsi="Tahoma" w:cs="Tahoma"/>
            <w:sz w:val="22"/>
            <w:szCs w:val="22"/>
          </w:rPr>
          <w:t>Take a tour</w:t>
        </w:r>
      </w:hyperlink>
      <w:r w:rsidR="00D61049" w:rsidRPr="00D61049">
        <w:rPr>
          <w:rFonts w:ascii="Tahoma" w:hAnsi="Tahoma" w:cs="Tahoma"/>
          <w:sz w:val="22"/>
          <w:szCs w:val="22"/>
        </w:rPr>
        <w:t xml:space="preserve"> or visit </w:t>
      </w:r>
      <w:hyperlink r:id="rId12" w:history="1">
        <w:r w:rsidR="0018792E" w:rsidRPr="00600C94">
          <w:rPr>
            <w:rStyle w:val="Hyperlink"/>
            <w:rFonts w:ascii="Tahoma" w:hAnsi="Tahoma" w:cs="Tahoma"/>
            <w:iCs/>
            <w:sz w:val="22"/>
            <w:szCs w:val="22"/>
          </w:rPr>
          <w:t>ExcellusBCBS.com/login</w:t>
        </w:r>
      </w:hyperlink>
      <w:r w:rsidR="00D61049" w:rsidRPr="00EA0F6B">
        <w:rPr>
          <w:rFonts w:ascii="Tahoma" w:hAnsi="Tahoma" w:cs="Tahoma"/>
          <w:sz w:val="22"/>
          <w:szCs w:val="22"/>
        </w:rPr>
        <w:t xml:space="preserve"> to get started. </w:t>
      </w:r>
      <w:r w:rsidR="00D61049" w:rsidRPr="00EA0F6B">
        <w:rPr>
          <w:rFonts w:ascii="Tahoma" w:hAnsi="Tahoma" w:cs="Tahoma"/>
          <w:sz w:val="22"/>
          <w:szCs w:val="22"/>
        </w:rPr>
        <w:br/>
      </w:r>
    </w:p>
    <w:p w14:paraId="7DDB8754" w14:textId="77777777" w:rsidR="00C33D5F" w:rsidRPr="00896727" w:rsidRDefault="00C33D5F" w:rsidP="00C33D5F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After you sign up, you’ll be able to:</w:t>
      </w:r>
    </w:p>
    <w:p w14:paraId="5D625F02" w14:textId="77777777" w:rsidR="00BA5415" w:rsidRDefault="00BA5415" w:rsidP="00D61049">
      <w:pPr>
        <w:rPr>
          <w:rFonts w:ascii="Tahoma" w:hAnsi="Tahoma" w:cs="Tahoma"/>
          <w:color w:val="000000" w:themeColor="text1"/>
        </w:rPr>
      </w:pPr>
    </w:p>
    <w:p w14:paraId="11F2B26A" w14:textId="7AA0960D" w:rsidR="0010568B" w:rsidRDefault="0010568B" w:rsidP="00660AF0">
      <w:pPr>
        <w:pStyle w:val="ListParagraph"/>
        <w:numPr>
          <w:ilvl w:val="0"/>
          <w:numId w:val="14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Track your deductible and </w:t>
      </w:r>
      <w:r w:rsidR="00773841" w:rsidRPr="00D61049">
        <w:rPr>
          <w:rFonts w:ascii="Tahoma" w:hAnsi="Tahoma" w:cs="Tahoma"/>
          <w:iCs/>
          <w:sz w:val="22"/>
          <w:szCs w:val="22"/>
        </w:rPr>
        <w:t>out-of-pocket spending</w:t>
      </w:r>
    </w:p>
    <w:p w14:paraId="226DF082" w14:textId="7DA97D5C" w:rsidR="00773841" w:rsidRPr="00D61049" w:rsidRDefault="0010568B" w:rsidP="00660AF0">
      <w:pPr>
        <w:pStyle w:val="ListParagraph"/>
        <w:numPr>
          <w:ilvl w:val="0"/>
          <w:numId w:val="14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View</w:t>
      </w:r>
      <w:r w:rsidR="00773841" w:rsidRPr="00D61049">
        <w:rPr>
          <w:rFonts w:ascii="Tahoma" w:hAnsi="Tahoma" w:cs="Tahoma"/>
          <w:iCs/>
          <w:sz w:val="22"/>
          <w:szCs w:val="22"/>
        </w:rPr>
        <w:t xml:space="preserve"> claims details</w:t>
      </w:r>
    </w:p>
    <w:p w14:paraId="4F3D0EF4" w14:textId="25B1AC77" w:rsidR="00773841" w:rsidRPr="00D61049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 xml:space="preserve">Find a Doctor </w:t>
      </w:r>
      <w:r w:rsidR="00DD2080">
        <w:rPr>
          <w:rFonts w:ascii="Tahoma" w:hAnsi="Tahoma" w:cs="Tahoma"/>
          <w:iCs/>
          <w:sz w:val="22"/>
          <w:szCs w:val="22"/>
        </w:rPr>
        <w:t xml:space="preserve">who </w:t>
      </w:r>
      <w:r w:rsidR="00D61049">
        <w:rPr>
          <w:rFonts w:ascii="Tahoma" w:hAnsi="Tahoma" w:cs="Tahoma"/>
          <w:iCs/>
          <w:sz w:val="22"/>
          <w:szCs w:val="22"/>
        </w:rPr>
        <w:t xml:space="preserve">participates </w:t>
      </w:r>
      <w:r w:rsidR="00D276F4">
        <w:rPr>
          <w:rFonts w:ascii="Tahoma" w:hAnsi="Tahoma" w:cs="Tahoma"/>
          <w:iCs/>
          <w:sz w:val="22"/>
          <w:szCs w:val="22"/>
        </w:rPr>
        <w:t xml:space="preserve">with </w:t>
      </w:r>
      <w:r w:rsidRPr="00D61049">
        <w:rPr>
          <w:rFonts w:ascii="Tahoma" w:hAnsi="Tahoma" w:cs="Tahoma"/>
          <w:iCs/>
          <w:sz w:val="22"/>
          <w:szCs w:val="22"/>
        </w:rPr>
        <w:t xml:space="preserve">your plan </w:t>
      </w:r>
    </w:p>
    <w:p w14:paraId="6FEB6D24" w14:textId="009AB6B8" w:rsidR="00744117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>Estimate medical costs</w:t>
      </w:r>
      <w:r w:rsidR="00D61049" w:rsidRPr="00D61049">
        <w:rPr>
          <w:rFonts w:ascii="Tahoma" w:hAnsi="Tahoma" w:cs="Tahoma"/>
          <w:iCs/>
          <w:sz w:val="22"/>
          <w:szCs w:val="22"/>
        </w:rPr>
        <w:t xml:space="preserve"> to budget for care</w:t>
      </w:r>
      <w:r w:rsidR="00DD2080">
        <w:rPr>
          <w:rFonts w:ascii="Tahoma" w:hAnsi="Tahoma" w:cs="Tahoma"/>
          <w:iCs/>
          <w:sz w:val="22"/>
          <w:szCs w:val="22"/>
        </w:rPr>
        <w:t>*</w:t>
      </w:r>
    </w:p>
    <w:p w14:paraId="714B457B" w14:textId="7B3DBA63" w:rsidR="00744117" w:rsidRDefault="00744117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View or </w:t>
      </w:r>
      <w:r w:rsidR="00DD2080">
        <w:rPr>
          <w:rFonts w:ascii="Tahoma" w:hAnsi="Tahoma" w:cs="Tahoma"/>
          <w:iCs/>
          <w:sz w:val="22"/>
          <w:szCs w:val="22"/>
        </w:rPr>
        <w:t>o</w:t>
      </w:r>
      <w:r>
        <w:rPr>
          <w:rFonts w:ascii="Tahoma" w:hAnsi="Tahoma" w:cs="Tahoma"/>
          <w:iCs/>
          <w:sz w:val="22"/>
          <w:szCs w:val="22"/>
        </w:rPr>
        <w:t xml:space="preserve">rder Member Cards </w:t>
      </w:r>
    </w:p>
    <w:p w14:paraId="74C2C644" w14:textId="6AEA1A30" w:rsidR="00D61049" w:rsidRPr="00C44E39" w:rsidRDefault="00902156" w:rsidP="006F3F52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Access </w:t>
      </w:r>
      <w:r w:rsidR="00744117" w:rsidRPr="00896727">
        <w:rPr>
          <w:rFonts w:ascii="Tahoma" w:hAnsi="Tahoma" w:cs="Tahoma"/>
          <w:sz w:val="22"/>
          <w:szCs w:val="22"/>
        </w:rPr>
        <w:t>forms</w:t>
      </w:r>
      <w:r w:rsidR="00744117">
        <w:rPr>
          <w:rFonts w:ascii="Tahoma" w:hAnsi="Tahoma" w:cs="Tahoma"/>
          <w:sz w:val="22"/>
          <w:szCs w:val="22"/>
        </w:rPr>
        <w:t>, statements</w:t>
      </w:r>
      <w:r w:rsidR="00744117" w:rsidRPr="00896727">
        <w:rPr>
          <w:rFonts w:ascii="Tahoma" w:hAnsi="Tahoma" w:cs="Tahoma"/>
          <w:sz w:val="22"/>
          <w:szCs w:val="22"/>
        </w:rPr>
        <w:t xml:space="preserve"> and documents</w:t>
      </w:r>
    </w:p>
    <w:p w14:paraId="1B53CA3A" w14:textId="5CCB4DA9" w:rsidR="00D61049" w:rsidRPr="00744117" w:rsidRDefault="00744117" w:rsidP="0074411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When paired with </w:t>
      </w:r>
      <w:r w:rsidR="0044131A">
        <w:rPr>
          <w:rFonts w:ascii="Tahoma" w:hAnsi="Tahoma" w:cs="Tahoma"/>
          <w:sz w:val="22"/>
          <w:szCs w:val="22"/>
        </w:rPr>
        <w:t>a</w:t>
      </w:r>
      <w:r w:rsidR="0010568B">
        <w:rPr>
          <w:rFonts w:ascii="Tahoma" w:hAnsi="Tahoma" w:cs="Tahoma"/>
          <w:sz w:val="22"/>
          <w:szCs w:val="22"/>
        </w:rPr>
        <w:t xml:space="preserve"> health spending account,</w:t>
      </w:r>
      <w:r>
        <w:rPr>
          <w:rFonts w:ascii="Tahoma" w:hAnsi="Tahoma" w:cs="Tahoma"/>
          <w:sz w:val="22"/>
          <w:szCs w:val="22"/>
        </w:rPr>
        <w:t xml:space="preserve"> your Excellus BCBS </w:t>
      </w:r>
      <w:r w:rsidR="0010568B">
        <w:rPr>
          <w:rFonts w:ascii="Tahoma" w:hAnsi="Tahoma" w:cs="Tahoma"/>
          <w:sz w:val="22"/>
          <w:szCs w:val="22"/>
        </w:rPr>
        <w:t xml:space="preserve">online </w:t>
      </w:r>
      <w:r>
        <w:rPr>
          <w:rFonts w:ascii="Tahoma" w:hAnsi="Tahoma" w:cs="Tahoma"/>
          <w:sz w:val="22"/>
          <w:szCs w:val="22"/>
        </w:rPr>
        <w:t xml:space="preserve">account can be very </w:t>
      </w:r>
      <w:r w:rsidR="0044131A">
        <w:rPr>
          <w:rFonts w:ascii="Tahoma" w:hAnsi="Tahoma" w:cs="Tahoma"/>
          <w:sz w:val="22"/>
          <w:szCs w:val="22"/>
        </w:rPr>
        <w:t xml:space="preserve">helpful to </w:t>
      </w:r>
      <w:r w:rsidR="0010568B">
        <w:rPr>
          <w:rFonts w:ascii="Tahoma" w:hAnsi="Tahoma" w:cs="Tahoma"/>
          <w:sz w:val="22"/>
          <w:szCs w:val="22"/>
        </w:rPr>
        <w:t>budget and manag</w:t>
      </w:r>
      <w:r w:rsidR="0044131A"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t xml:space="preserve"> your healthcare expenses.</w:t>
      </w:r>
      <w:r w:rsidR="0044131A">
        <w:rPr>
          <w:rFonts w:ascii="Tahoma" w:hAnsi="Tahoma" w:cs="Tahoma"/>
          <w:sz w:val="22"/>
          <w:szCs w:val="22"/>
        </w:rPr>
        <w:t xml:space="preserve"> You can also use your online account to access the Excellus BCBS mobile app</w:t>
      </w:r>
      <w:r w:rsidR="0064589D">
        <w:rPr>
          <w:rFonts w:ascii="Tahoma" w:hAnsi="Tahoma" w:cs="Tahoma"/>
          <w:sz w:val="22"/>
          <w:szCs w:val="22"/>
        </w:rPr>
        <w:t>,</w:t>
      </w:r>
      <w:r w:rsidR="0044131A">
        <w:rPr>
          <w:rFonts w:ascii="Tahoma" w:hAnsi="Tahoma" w:cs="Tahoma"/>
          <w:sz w:val="22"/>
          <w:szCs w:val="22"/>
        </w:rPr>
        <w:t xml:space="preserve"> so all your account balances are right at your fingertips.</w:t>
      </w:r>
      <w:r>
        <w:rPr>
          <w:rFonts w:ascii="Tahoma" w:hAnsi="Tahoma" w:cs="Tahoma"/>
          <w:sz w:val="22"/>
          <w:szCs w:val="22"/>
        </w:rPr>
        <w:t xml:space="preserve"> </w:t>
      </w:r>
      <w:r w:rsidR="00C44E39">
        <w:rPr>
          <w:rFonts w:ascii="Tahoma" w:hAnsi="Tahoma" w:cs="Tahoma"/>
          <w:sz w:val="22"/>
          <w:szCs w:val="22"/>
        </w:rPr>
        <w:t xml:space="preserve">  </w:t>
      </w:r>
    </w:p>
    <w:p w14:paraId="7918E0A8" w14:textId="77777777" w:rsidR="00744117" w:rsidRDefault="00744117" w:rsidP="00AE1379">
      <w:pPr>
        <w:rPr>
          <w:rFonts w:ascii="Tahoma" w:hAnsi="Tahoma" w:cs="Tahoma"/>
          <w:sz w:val="22"/>
          <w:szCs w:val="22"/>
        </w:rPr>
      </w:pPr>
    </w:p>
    <w:p w14:paraId="7F8DBC99" w14:textId="4D20B236" w:rsidR="006F3F52" w:rsidRPr="00896727" w:rsidRDefault="00744117" w:rsidP="00AE13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It’s easy. </w:t>
      </w:r>
      <w:r w:rsidRPr="00896727">
        <w:rPr>
          <w:rFonts w:ascii="Tahoma" w:hAnsi="Tahoma" w:cs="Tahoma"/>
          <w:sz w:val="22"/>
          <w:szCs w:val="22"/>
        </w:rPr>
        <w:t>All it takes is an email address and your member ID card</w:t>
      </w:r>
      <w:r>
        <w:rPr>
          <w:rFonts w:ascii="Tahoma" w:hAnsi="Tahoma" w:cs="Tahoma"/>
          <w:sz w:val="22"/>
          <w:szCs w:val="22"/>
        </w:rPr>
        <w:t xml:space="preserve">.   The </w:t>
      </w:r>
      <w:hyperlink r:id="rId13" w:history="1">
        <w:r w:rsidR="00D61049" w:rsidRPr="0018792E">
          <w:rPr>
            <w:rStyle w:val="Hyperlink"/>
            <w:rFonts w:ascii="Tahoma" w:hAnsi="Tahoma" w:cs="Tahoma"/>
            <w:sz w:val="22"/>
            <w:szCs w:val="22"/>
          </w:rPr>
          <w:t>Quick Start Guide</w:t>
        </w:r>
      </w:hyperlink>
      <w:r>
        <w:rPr>
          <w:rFonts w:ascii="Tahoma" w:hAnsi="Tahoma" w:cs="Tahoma"/>
          <w:sz w:val="22"/>
          <w:szCs w:val="22"/>
        </w:rPr>
        <w:t xml:space="preserve"> and</w:t>
      </w:r>
      <w:r w:rsidR="00E27559" w:rsidRPr="00896727">
        <w:rPr>
          <w:rFonts w:ascii="Tahoma" w:hAnsi="Tahoma" w:cs="Tahoma"/>
          <w:sz w:val="22"/>
          <w:szCs w:val="22"/>
        </w:rPr>
        <w:t xml:space="preserve"> </w:t>
      </w:r>
      <w:hyperlink r:id="rId14" w:history="1">
        <w:r w:rsidR="00E27559" w:rsidRPr="009B6502">
          <w:rPr>
            <w:rStyle w:val="Hyperlink"/>
            <w:rFonts w:ascii="Tahoma" w:hAnsi="Tahoma" w:cs="Tahoma"/>
            <w:sz w:val="22"/>
            <w:szCs w:val="22"/>
          </w:rPr>
          <w:t>How-to Video</w:t>
        </w:r>
      </w:hyperlink>
      <w:r>
        <w:rPr>
          <w:rFonts w:ascii="Tahoma" w:hAnsi="Tahoma" w:cs="Tahoma"/>
          <w:sz w:val="22"/>
          <w:szCs w:val="22"/>
        </w:rPr>
        <w:t xml:space="preserve"> are helpful, but i</w:t>
      </w:r>
      <w:r w:rsidR="0008373E" w:rsidRPr="00896727">
        <w:rPr>
          <w:rFonts w:ascii="Tahoma" w:hAnsi="Tahoma" w:cs="Tahoma"/>
          <w:sz w:val="22"/>
          <w:szCs w:val="22"/>
        </w:rPr>
        <w:t>f you have any question</w:t>
      </w:r>
      <w:r w:rsidR="00E27559" w:rsidRPr="00896727">
        <w:rPr>
          <w:rFonts w:ascii="Tahoma" w:hAnsi="Tahoma" w:cs="Tahoma"/>
          <w:sz w:val="22"/>
          <w:szCs w:val="22"/>
        </w:rPr>
        <w:t>s</w:t>
      </w:r>
      <w:r w:rsidR="0008373E" w:rsidRPr="00896727">
        <w:rPr>
          <w:rFonts w:ascii="Tahoma" w:hAnsi="Tahoma" w:cs="Tahoma"/>
          <w:sz w:val="22"/>
          <w:szCs w:val="22"/>
        </w:rPr>
        <w:t>, let me know.</w:t>
      </w:r>
    </w:p>
    <w:p w14:paraId="36A95C0B" w14:textId="1A3CEBD6" w:rsidR="0008373E" w:rsidRPr="00896727" w:rsidRDefault="0008373E" w:rsidP="00AE1379">
      <w:pPr>
        <w:rPr>
          <w:rFonts w:ascii="Tahoma" w:hAnsi="Tahoma" w:cs="Tahoma"/>
          <w:sz w:val="22"/>
          <w:szCs w:val="22"/>
        </w:rPr>
      </w:pPr>
    </w:p>
    <w:p w14:paraId="00B14BEF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2CBAC0C1" w14:textId="4A6072A1" w:rsidR="00383CC2" w:rsidRPr="00077C3A" w:rsidRDefault="00DD2080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383CC2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06091843" w14:textId="15A289D4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78E3CAC" w14:textId="77777777" w:rsidR="00660AF0" w:rsidRDefault="00660AF0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7E2E6E" w14:textId="5CC7EB48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C9A0145" w14:textId="3B2FA549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E4A6AE" w14:textId="37DB2DCA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E786A48" w14:textId="1C924C70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338B16F7" w14:textId="79FCD6FF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AD6CB85" w14:textId="77777777" w:rsidR="000E05D4" w:rsidRDefault="000E05D4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br w:type="page"/>
      </w:r>
    </w:p>
    <w:p w14:paraId="44B84CD6" w14:textId="0B445896" w:rsidR="00500265" w:rsidRPr="00896727" w:rsidRDefault="00500265" w:rsidP="00500265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Email #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3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– 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>HDHP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- F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ind a Doctor / Estimate Medical Costs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br/>
      </w:r>
    </w:p>
    <w:p w14:paraId="4BD15907" w14:textId="39514725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ABB247F" w14:textId="5E31B048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C2A4A0F" w14:textId="77777777" w:rsidR="00500265" w:rsidRPr="00896727" w:rsidRDefault="00500265" w:rsidP="00500265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78740C60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Know before you go – estimate medical costs with our new tool </w:t>
      </w:r>
    </w:p>
    <w:p w14:paraId="170BC2FA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745BB9C2" w14:textId="77777777" w:rsidR="00500265" w:rsidRPr="00500265" w:rsidRDefault="00500265" w:rsidP="00500265">
      <w:p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 xml:space="preserve">Find doctors. Compare costs. Connect with confidence. </w:t>
      </w:r>
    </w:p>
    <w:p w14:paraId="028FD8F9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38385E5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>Now you can find everything you need to better manage expenses and connect with care in one place. Our-new-and improved online search tool makes it easy to view medical cost estimates before you see a bill and find doctors in your neighborhood and across the country.</w:t>
      </w:r>
    </w:p>
    <w:p w14:paraId="47B4A04C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777668FC" w14:textId="0DA0FEE3" w:rsidR="00500265" w:rsidRDefault="0064589D" w:rsidP="0050026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Plus, w</w:t>
      </w:r>
      <w:r w:rsidR="00C6278A" w:rsidRPr="00500265">
        <w:rPr>
          <w:rFonts w:ascii="Tahoma" w:hAnsi="Tahoma" w:cs="Tahoma"/>
          <w:sz w:val="22"/>
          <w:szCs w:val="22"/>
        </w:rPr>
        <w:t>hen you log</w:t>
      </w:r>
      <w:r w:rsidR="0066105A">
        <w:rPr>
          <w:rFonts w:ascii="Tahoma" w:hAnsi="Tahoma" w:cs="Tahoma"/>
          <w:sz w:val="22"/>
          <w:szCs w:val="22"/>
        </w:rPr>
        <w:t xml:space="preserve"> </w:t>
      </w:r>
      <w:r w:rsidR="00C6278A" w:rsidRPr="00500265">
        <w:rPr>
          <w:rFonts w:ascii="Tahoma" w:hAnsi="Tahoma" w:cs="Tahoma"/>
          <w:sz w:val="22"/>
          <w:szCs w:val="22"/>
        </w:rPr>
        <w:t>in to your online member account</w:t>
      </w:r>
      <w:r w:rsidR="00C6278A">
        <w:rPr>
          <w:rFonts w:ascii="Tahoma" w:hAnsi="Tahoma" w:cs="Tahoma"/>
          <w:sz w:val="22"/>
          <w:szCs w:val="22"/>
        </w:rPr>
        <w:t xml:space="preserve">, your search </w:t>
      </w:r>
      <w:r w:rsidR="00500265" w:rsidRPr="00500265">
        <w:rPr>
          <w:rFonts w:ascii="Tahoma" w:hAnsi="Tahoma" w:cs="Tahoma"/>
          <w:sz w:val="22"/>
          <w:szCs w:val="22"/>
        </w:rPr>
        <w:t>results are personalized to your plan, year-to-date spending, and deductible</w:t>
      </w:r>
      <w:r w:rsidR="00C6278A">
        <w:rPr>
          <w:rFonts w:ascii="Tahoma" w:hAnsi="Tahoma" w:cs="Tahoma"/>
          <w:sz w:val="22"/>
          <w:szCs w:val="22"/>
        </w:rPr>
        <w:t>.</w:t>
      </w:r>
      <w:r w:rsidR="00500265" w:rsidRPr="00500265">
        <w:rPr>
          <w:rFonts w:ascii="Tahoma" w:hAnsi="Tahoma" w:cs="Tahoma"/>
          <w:sz w:val="22"/>
          <w:szCs w:val="22"/>
        </w:rPr>
        <w:t xml:space="preserve"> </w:t>
      </w:r>
    </w:p>
    <w:p w14:paraId="14FA5D2A" w14:textId="63D4CBDA" w:rsidR="00C6278A" w:rsidRDefault="00C6278A" w:rsidP="00500265">
      <w:pPr>
        <w:rPr>
          <w:rFonts w:ascii="Tahoma" w:hAnsi="Tahoma" w:cs="Tahoma"/>
          <w:sz w:val="22"/>
          <w:szCs w:val="22"/>
        </w:rPr>
      </w:pPr>
    </w:p>
    <w:p w14:paraId="59483A0D" w14:textId="3F37CA5C" w:rsidR="00ED729E" w:rsidRPr="00896727" w:rsidRDefault="00ED729E" w:rsidP="00ED729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Use </w:t>
      </w:r>
      <w:r w:rsidR="00C0535A">
        <w:rPr>
          <w:rFonts w:ascii="Tahoma" w:hAnsi="Tahoma" w:cs="Tahoma"/>
          <w:sz w:val="22"/>
          <w:szCs w:val="22"/>
        </w:rPr>
        <w:t>this</w:t>
      </w:r>
      <w:r>
        <w:rPr>
          <w:rFonts w:ascii="Tahoma" w:hAnsi="Tahoma" w:cs="Tahoma"/>
          <w:sz w:val="22"/>
          <w:szCs w:val="22"/>
        </w:rPr>
        <w:t xml:space="preserve"> convenient member tool to: </w:t>
      </w:r>
    </w:p>
    <w:p w14:paraId="77FECE33" w14:textId="6B962315" w:rsidR="00C6278A" w:rsidRPr="00500265" w:rsidRDefault="00C6278A" w:rsidP="00500265">
      <w:pPr>
        <w:rPr>
          <w:rFonts w:ascii="Tahoma" w:hAnsi="Tahoma" w:cs="Tahoma"/>
          <w:sz w:val="22"/>
          <w:szCs w:val="22"/>
        </w:rPr>
      </w:pPr>
    </w:p>
    <w:p w14:paraId="52EA8654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Estimate Medical Costs</w:t>
      </w:r>
    </w:p>
    <w:p w14:paraId="0A302613" w14:textId="77777777" w:rsidR="00500265" w:rsidRP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Easily look up estimated medical costs across more than 1,600 treatment categories and 400+ procedures. All factoring in your up-to-date spending and deductible when you’re logged in. </w:t>
      </w:r>
    </w:p>
    <w:p w14:paraId="74316D68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273F2C10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Find Providers</w:t>
      </w:r>
    </w:p>
    <w:p w14:paraId="3D8A3043" w14:textId="7540B9D5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Quickly find doctors, dentists, hospitals, and urgent care centers in our local and national networks. Advanced filters let you refine results to exactly what you’re looking for. </w:t>
      </w:r>
    </w:p>
    <w:p w14:paraId="46FD2A51" w14:textId="77777777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</w:p>
    <w:p w14:paraId="7D1232D2" w14:textId="69E39F07" w:rsidR="00500265" w:rsidRDefault="002040E3" w:rsidP="00500265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These are a few ways </w:t>
      </w:r>
      <w:r w:rsidR="00500265">
        <w:rPr>
          <w:rFonts w:ascii="Tahoma" w:hAnsi="Tahoma" w:cs="Tahoma"/>
          <w:sz w:val="22"/>
          <w:szCs w:val="22"/>
        </w:rPr>
        <w:t xml:space="preserve">Excellus BCBS tools </w:t>
      </w:r>
      <w:r>
        <w:rPr>
          <w:rFonts w:ascii="Tahoma" w:hAnsi="Tahoma" w:cs="Tahoma"/>
          <w:sz w:val="22"/>
          <w:szCs w:val="22"/>
        </w:rPr>
        <w:t>can</w:t>
      </w:r>
      <w:r w:rsidR="00500265">
        <w:rPr>
          <w:rFonts w:ascii="Tahoma" w:hAnsi="Tahoma" w:cs="Tahoma"/>
          <w:sz w:val="22"/>
          <w:szCs w:val="22"/>
        </w:rPr>
        <w:t xml:space="preserve"> help you make the most of your health plan. </w:t>
      </w:r>
      <w:hyperlink r:id="rId15" w:history="1">
        <w:r w:rsidR="00500265" w:rsidRPr="00500265">
          <w:rPr>
            <w:rStyle w:val="Hyperlink"/>
            <w:rFonts w:ascii="Tahoma" w:hAnsi="Tahoma" w:cs="Tahoma"/>
            <w:sz w:val="22"/>
            <w:szCs w:val="22"/>
          </w:rPr>
          <w:t>Take a Tour</w:t>
        </w:r>
      </w:hyperlink>
      <w:r w:rsidR="00500265" w:rsidRPr="00500265">
        <w:rPr>
          <w:rFonts w:ascii="Tahoma" w:hAnsi="Tahoma" w:cs="Tahoma"/>
          <w:sz w:val="22"/>
          <w:szCs w:val="22"/>
        </w:rPr>
        <w:t xml:space="preserve">, </w:t>
      </w:r>
      <w:hyperlink r:id="rId16" w:history="1">
        <w:r w:rsidR="00500265" w:rsidRPr="00500265">
          <w:rPr>
            <w:rStyle w:val="Hyperlink"/>
            <w:rFonts w:ascii="Tahoma" w:hAnsi="Tahoma" w:cs="Tahoma"/>
            <w:bCs/>
            <w:sz w:val="22"/>
            <w:szCs w:val="22"/>
          </w:rPr>
          <w:t>Estimate Medical Costs</w:t>
        </w:r>
      </w:hyperlink>
      <w:r w:rsidR="00500265" w:rsidRPr="00500265">
        <w:rPr>
          <w:rFonts w:ascii="Tahoma" w:hAnsi="Tahoma" w:cs="Tahoma"/>
          <w:bCs/>
          <w:sz w:val="22"/>
          <w:szCs w:val="22"/>
        </w:rPr>
        <w:t xml:space="preserve"> or </w:t>
      </w:r>
      <w:hyperlink r:id="rId17" w:history="1">
        <w:r w:rsidR="00500265" w:rsidRPr="00500265">
          <w:rPr>
            <w:rStyle w:val="Hyperlink"/>
            <w:rFonts w:ascii="Tahoma" w:hAnsi="Tahoma" w:cs="Tahoma"/>
            <w:bCs/>
            <w:sz w:val="22"/>
            <w:szCs w:val="22"/>
          </w:rPr>
          <w:t xml:space="preserve">Find a Doctor </w:t>
        </w:r>
      </w:hyperlink>
      <w:r w:rsidR="00500265" w:rsidRPr="00500265">
        <w:rPr>
          <w:rFonts w:ascii="Tahoma" w:hAnsi="Tahoma" w:cs="Tahoma"/>
          <w:bCs/>
          <w:sz w:val="22"/>
          <w:szCs w:val="22"/>
        </w:rPr>
        <w:t xml:space="preserve">now! </w:t>
      </w:r>
    </w:p>
    <w:p w14:paraId="4C8FFCDF" w14:textId="2F46CCE2" w:rsid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7F46B016" w14:textId="77777777" w:rsidR="00500265" w:rsidRPr="00896727" w:rsidRDefault="00500265" w:rsidP="00500265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Let me know if you have any questions.</w:t>
      </w:r>
    </w:p>
    <w:p w14:paraId="4A2EC4F4" w14:textId="77777777" w:rsidR="00500265" w:rsidRP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4F5D9F32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55B113A9" w14:textId="77777777" w:rsidR="00383CC2" w:rsidRPr="00077C3A" w:rsidRDefault="00383CC2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3E349117" w14:textId="7F56DF5A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42C37735" w14:textId="77777777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7E233BF7" w14:textId="18AAE66B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F5651C3" w14:textId="5D8B9D33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501A9501" w14:textId="26D31B4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0BCA83C8" w14:textId="732E5556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538CC199" w14:textId="59EBE013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9001C68" w14:textId="244EA404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7F6E5F2" w14:textId="55E07378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EBA947E" w14:textId="76DF6DB4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4807A9D" w14:textId="7FECCC5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3A686127" w14:textId="5163E185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FCF88AC" w14:textId="57BB3B20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4D81237" w14:textId="303FAEC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6211097" w14:textId="0D8633D8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60E3E1F" w14:textId="3ED96D42" w:rsidR="00666686" w:rsidRDefault="00666686" w:rsidP="00666686">
      <w:pPr>
        <w:rPr>
          <w:rFonts w:ascii="Tahoma" w:hAnsi="Tahoma" w:cs="Tahoma"/>
          <w:i/>
          <w:iCs/>
          <w:sz w:val="20"/>
          <w:szCs w:val="20"/>
        </w:rPr>
      </w:pPr>
    </w:p>
    <w:p w14:paraId="36414236" w14:textId="0095E52B" w:rsidR="00666686" w:rsidRDefault="00666686" w:rsidP="00666686">
      <w:pPr>
        <w:rPr>
          <w:rFonts w:ascii="Tahoma" w:hAnsi="Tahoma" w:cs="Tahoma"/>
          <w:i/>
          <w:iCs/>
          <w:sz w:val="20"/>
          <w:szCs w:val="20"/>
        </w:rPr>
      </w:pPr>
    </w:p>
    <w:p w14:paraId="1A5482CE" w14:textId="580737BA" w:rsidR="00666686" w:rsidRDefault="00666686" w:rsidP="00666686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#4 – HDHP -  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Your Health Savings Account Contribution</w:t>
      </w:r>
      <w:r w:rsidR="00C44E39" w:rsidRPr="00C44E39">
        <w:rPr>
          <w:rFonts w:ascii="Tahoma" w:hAnsi="Tahoma" w:cs="Tahoma"/>
          <w:sz w:val="22"/>
          <w:szCs w:val="22"/>
          <w:u w:val="single"/>
        </w:rPr>
        <w:t xml:space="preserve"> </w:t>
      </w:r>
      <w:r w:rsidR="00C04EE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br/>
      </w:r>
      <w:r w:rsidR="00C44E39" w:rsidRPr="00C44E39">
        <w:rPr>
          <w:rFonts w:ascii="Tahoma" w:hAnsi="Tahoma" w:cs="Tahoma"/>
          <w:sz w:val="22"/>
          <w:szCs w:val="22"/>
          <w:u w:val="single"/>
        </w:rPr>
        <w:t>(customizable employer template)</w:t>
      </w:r>
    </w:p>
    <w:p w14:paraId="109BB855" w14:textId="40FB4B34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00E4432C" w14:textId="428BDB53" w:rsidR="004F1D20" w:rsidRPr="004F1D20" w:rsidRDefault="004F1D20" w:rsidP="004F1D20">
      <w:pPr>
        <w:rPr>
          <w:rFonts w:ascii="Tahoma" w:hAnsi="Tahoma" w:cs="Tahoma"/>
          <w:i/>
          <w:iCs/>
          <w:sz w:val="22"/>
          <w:szCs w:val="22"/>
        </w:rPr>
      </w:pPr>
      <w:r w:rsidRPr="004F1D20">
        <w:rPr>
          <w:rFonts w:ascii="Tahoma" w:hAnsi="Tahoma" w:cs="Tahoma"/>
          <w:i/>
          <w:iCs/>
          <w:sz w:val="22"/>
          <w:szCs w:val="22"/>
          <w:highlight w:val="lightGray"/>
        </w:rPr>
        <w:t>This email is to serve as a template and/or guide.  Please feel free customize contribution amounts and/or deposit frequency to match the specifics of your contribution plan.</w:t>
      </w:r>
    </w:p>
    <w:p w14:paraId="0380D7D2" w14:textId="77777777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4C8ABB90" w14:textId="014A7356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20374C90" w14:textId="163C502F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Subject:</w:t>
      </w:r>
      <w:r>
        <w:rPr>
          <w:rFonts w:ascii="Tahoma" w:hAnsi="Tahoma" w:cs="Tahoma"/>
          <w:sz w:val="22"/>
          <w:szCs w:val="22"/>
        </w:rPr>
        <w:t xml:space="preserve">  </w:t>
      </w:r>
      <w:r w:rsidRPr="004F1D20">
        <w:rPr>
          <w:rFonts w:ascii="Tahoma" w:hAnsi="Tahoma" w:cs="Tahoma"/>
          <w:sz w:val="22"/>
          <w:szCs w:val="22"/>
        </w:rPr>
        <w:t xml:space="preserve">Health Savings Account – </w:t>
      </w:r>
      <w:r>
        <w:rPr>
          <w:rFonts w:ascii="Tahoma" w:hAnsi="Tahoma" w:cs="Tahoma"/>
          <w:sz w:val="22"/>
          <w:szCs w:val="22"/>
        </w:rPr>
        <w:t xml:space="preserve">Funds Deposited </w:t>
      </w:r>
    </w:p>
    <w:p w14:paraId="16DDEEF2" w14:textId="5B247ABA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</w:p>
    <w:p w14:paraId="21850FFB" w14:textId="44A49281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004606BB" w14:textId="77777777" w:rsidR="00666686" w:rsidRDefault="00666686" w:rsidP="00666686">
      <w:pPr>
        <w:rPr>
          <w:rFonts w:ascii="Tahoma" w:hAnsi="Tahoma" w:cs="Tahoma"/>
          <w:sz w:val="22"/>
          <w:szCs w:val="22"/>
          <w:u w:val="single"/>
        </w:rPr>
      </w:pPr>
    </w:p>
    <w:p w14:paraId="3E1B18A9" w14:textId="2C6DE0BE" w:rsidR="00666686" w:rsidRDefault="00666686" w:rsidP="00666686">
      <w:pPr>
        <w:rPr>
          <w:rFonts w:ascii="Tahoma" w:hAnsi="Tahoma" w:cs="Tahoma"/>
          <w:sz w:val="22"/>
          <w:szCs w:val="22"/>
        </w:rPr>
      </w:pPr>
      <w:r w:rsidRPr="00666686">
        <w:rPr>
          <w:rFonts w:ascii="Tahoma" w:hAnsi="Tahoma" w:cs="Tahoma"/>
          <w:sz w:val="22"/>
          <w:szCs w:val="22"/>
        </w:rPr>
        <w:t>To help offset costs associated with your</w:t>
      </w:r>
      <w:r w:rsidR="00F56FE0">
        <w:rPr>
          <w:rFonts w:ascii="Tahoma" w:hAnsi="Tahoma" w:cs="Tahoma"/>
          <w:sz w:val="22"/>
          <w:szCs w:val="22"/>
        </w:rPr>
        <w:t xml:space="preserve"> Excellus BlueCross BlueShield</w:t>
      </w:r>
      <w:r w:rsidRPr="00666686">
        <w:rPr>
          <w:rFonts w:ascii="Tahoma" w:hAnsi="Tahoma" w:cs="Tahoma"/>
          <w:sz w:val="22"/>
          <w:szCs w:val="22"/>
        </w:rPr>
        <w:t xml:space="preserve"> </w:t>
      </w:r>
      <w:r w:rsidR="00F56FE0">
        <w:rPr>
          <w:rFonts w:ascii="Tahoma" w:hAnsi="Tahoma" w:cs="Tahoma"/>
          <w:sz w:val="22"/>
          <w:szCs w:val="22"/>
        </w:rPr>
        <w:t>h</w:t>
      </w:r>
      <w:r w:rsidRPr="00666686">
        <w:rPr>
          <w:rFonts w:ascii="Tahoma" w:hAnsi="Tahoma" w:cs="Tahoma"/>
          <w:sz w:val="22"/>
          <w:szCs w:val="22"/>
        </w:rPr>
        <w:t xml:space="preserve">igh </w:t>
      </w:r>
      <w:r w:rsidR="00F56FE0">
        <w:rPr>
          <w:rFonts w:ascii="Tahoma" w:hAnsi="Tahoma" w:cs="Tahoma"/>
          <w:sz w:val="22"/>
          <w:szCs w:val="22"/>
        </w:rPr>
        <w:t>d</w:t>
      </w:r>
      <w:r w:rsidRPr="00666686">
        <w:rPr>
          <w:rFonts w:ascii="Tahoma" w:hAnsi="Tahoma" w:cs="Tahoma"/>
          <w:sz w:val="22"/>
          <w:szCs w:val="22"/>
        </w:rPr>
        <w:t xml:space="preserve">eductible </w:t>
      </w:r>
      <w:r w:rsidR="00F56FE0">
        <w:rPr>
          <w:rFonts w:ascii="Tahoma" w:hAnsi="Tahoma" w:cs="Tahoma"/>
          <w:sz w:val="22"/>
          <w:szCs w:val="22"/>
        </w:rPr>
        <w:t>h</w:t>
      </w:r>
      <w:r w:rsidRPr="00666686">
        <w:rPr>
          <w:rFonts w:ascii="Tahoma" w:hAnsi="Tahoma" w:cs="Tahoma"/>
          <w:sz w:val="22"/>
          <w:szCs w:val="22"/>
        </w:rPr>
        <w:t xml:space="preserve">ealth </w:t>
      </w:r>
      <w:r w:rsidR="00F56FE0">
        <w:rPr>
          <w:rFonts w:ascii="Tahoma" w:hAnsi="Tahoma" w:cs="Tahoma"/>
          <w:sz w:val="22"/>
          <w:szCs w:val="22"/>
        </w:rPr>
        <w:t>p</w:t>
      </w:r>
      <w:r w:rsidRPr="00666686">
        <w:rPr>
          <w:rFonts w:ascii="Tahoma" w:hAnsi="Tahoma" w:cs="Tahoma"/>
          <w:sz w:val="22"/>
          <w:szCs w:val="22"/>
        </w:rPr>
        <w:t>lan (HDHP)</w:t>
      </w:r>
      <w:r w:rsidR="0024219A">
        <w:rPr>
          <w:rFonts w:ascii="Tahoma" w:hAnsi="Tahoma" w:cs="Tahoma"/>
          <w:sz w:val="22"/>
          <w:szCs w:val="22"/>
        </w:rPr>
        <w:t xml:space="preserve"> and make managing your plan easier</w:t>
      </w:r>
      <w:r w:rsidRPr="00666686">
        <w:rPr>
          <w:rFonts w:ascii="Tahoma" w:hAnsi="Tahoma" w:cs="Tahoma"/>
          <w:sz w:val="22"/>
          <w:szCs w:val="22"/>
        </w:rPr>
        <w:t>, the company deposits money each quarter into your Health Savings Account (HSA)</w:t>
      </w:r>
      <w:r>
        <w:rPr>
          <w:rFonts w:ascii="Tahoma" w:hAnsi="Tahoma" w:cs="Tahoma"/>
          <w:sz w:val="22"/>
          <w:szCs w:val="22"/>
        </w:rPr>
        <w:t xml:space="preserve">. </w:t>
      </w:r>
      <w:r w:rsidR="0024219A">
        <w:rPr>
          <w:rFonts w:ascii="Tahoma" w:hAnsi="Tahoma" w:cs="Tahoma"/>
          <w:sz w:val="22"/>
          <w:szCs w:val="22"/>
        </w:rPr>
        <w:t xml:space="preserve">We want </w:t>
      </w:r>
      <w:r w:rsidRPr="00666686">
        <w:rPr>
          <w:rFonts w:ascii="Tahoma" w:hAnsi="Tahoma" w:cs="Tahoma"/>
          <w:sz w:val="22"/>
          <w:szCs w:val="22"/>
        </w:rPr>
        <w:t xml:space="preserve">you </w:t>
      </w:r>
      <w:r w:rsidR="0024219A">
        <w:rPr>
          <w:rFonts w:ascii="Tahoma" w:hAnsi="Tahoma" w:cs="Tahoma"/>
          <w:sz w:val="22"/>
          <w:szCs w:val="22"/>
        </w:rPr>
        <w:t>to</w:t>
      </w:r>
      <w:r w:rsidR="0024219A" w:rsidRPr="00666686">
        <w:rPr>
          <w:rFonts w:ascii="Tahoma" w:hAnsi="Tahoma" w:cs="Tahoma"/>
          <w:sz w:val="22"/>
          <w:szCs w:val="22"/>
        </w:rPr>
        <w:t xml:space="preserve"> </w:t>
      </w:r>
      <w:r w:rsidRPr="00666686">
        <w:rPr>
          <w:rFonts w:ascii="Tahoma" w:hAnsi="Tahoma" w:cs="Tahoma"/>
          <w:sz w:val="22"/>
          <w:szCs w:val="22"/>
        </w:rPr>
        <w:t xml:space="preserve">feel confident getting the care you need. </w:t>
      </w:r>
    </w:p>
    <w:p w14:paraId="50AB28EE" w14:textId="6F30070F" w:rsidR="00666686" w:rsidRDefault="00666686" w:rsidP="00666686">
      <w:pPr>
        <w:rPr>
          <w:rFonts w:ascii="Tahoma" w:hAnsi="Tahoma" w:cs="Tahoma"/>
          <w:sz w:val="22"/>
          <w:szCs w:val="22"/>
        </w:rPr>
      </w:pPr>
    </w:p>
    <w:p w14:paraId="098E7937" w14:textId="778700A5" w:rsidR="004F1D20" w:rsidRDefault="0018792E" w:rsidP="0066668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The most recent quarterly contribution has been deposited into your HSA account.</w:t>
      </w:r>
      <w:r w:rsidRPr="0018792E">
        <w:rPr>
          <w:rFonts w:ascii="Tahoma" w:hAnsi="Tahoma" w:cs="Tahoma"/>
          <w:sz w:val="22"/>
          <w:szCs w:val="22"/>
        </w:rPr>
        <w:t xml:space="preserve"> Here’s what you need to know about it. </w:t>
      </w:r>
      <w:r w:rsidR="004F1D20">
        <w:rPr>
          <w:rFonts w:ascii="Tahoma" w:hAnsi="Tahoma" w:cs="Tahoma"/>
          <w:sz w:val="22"/>
          <w:szCs w:val="22"/>
        </w:rPr>
        <w:br/>
      </w:r>
    </w:p>
    <w:p w14:paraId="4A1446E1" w14:textId="77777777" w:rsidR="00101EB3" w:rsidRPr="00101EB3" w:rsidRDefault="004F1D20" w:rsidP="00101EB3">
      <w:pPr>
        <w:pStyle w:val="ListParagraph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b/>
          <w:bCs/>
          <w:sz w:val="22"/>
          <w:szCs w:val="22"/>
        </w:rPr>
        <w:t>Employer contribution was made: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>XX/XX/XXXX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br/>
      </w:r>
    </w:p>
    <w:p w14:paraId="7E089E8E" w14:textId="3FF604E5" w:rsidR="00666686" w:rsidRPr="00101EB3" w:rsidRDefault="004F1D20" w:rsidP="00101EB3">
      <w:pPr>
        <w:pStyle w:val="ListParagraph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101EB3">
        <w:rPr>
          <w:rFonts w:ascii="Tahoma" w:hAnsi="Tahoma" w:cs="Tahoma"/>
          <w:b/>
          <w:bCs/>
          <w:sz w:val="22"/>
          <w:szCs w:val="22"/>
        </w:rPr>
        <w:t>Deposited Amount:</w:t>
      </w:r>
      <w:r w:rsidRPr="00101EB3">
        <w:rPr>
          <w:rFonts w:ascii="Tahoma" w:hAnsi="Tahoma" w:cs="Tahoma"/>
          <w:sz w:val="22"/>
          <w:szCs w:val="22"/>
        </w:rPr>
        <w:t xml:space="preserve"> </w:t>
      </w:r>
      <w:r w:rsidRPr="00101EB3">
        <w:rPr>
          <w:rFonts w:ascii="Tahoma" w:hAnsi="Tahoma" w:cs="Tahoma"/>
          <w:sz w:val="22"/>
          <w:szCs w:val="22"/>
        </w:rPr>
        <w:tab/>
        <w:t xml:space="preserve">Single Policy $ 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 xml:space="preserve">XXX </w:t>
      </w:r>
      <w:r w:rsidR="00101EB3" w:rsidRPr="00101EB3">
        <w:rPr>
          <w:rFonts w:ascii="Tahoma" w:hAnsi="Tahoma" w:cs="Tahoma"/>
          <w:i/>
          <w:iCs/>
          <w:sz w:val="22"/>
          <w:szCs w:val="22"/>
        </w:rPr>
        <w:t>/</w:t>
      </w:r>
      <w:r w:rsidRPr="00101EB3">
        <w:rPr>
          <w:rFonts w:ascii="Tahoma" w:hAnsi="Tahoma" w:cs="Tahoma"/>
          <w:sz w:val="22"/>
          <w:szCs w:val="22"/>
        </w:rPr>
        <w:t xml:space="preserve">Family Policy $ 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 xml:space="preserve">XXX </w:t>
      </w:r>
      <w:r w:rsidR="00101EB3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101EB3">
        <w:rPr>
          <w:rFonts w:ascii="Tahoma" w:hAnsi="Tahoma" w:cs="Tahoma"/>
          <w:sz w:val="22"/>
          <w:szCs w:val="22"/>
        </w:rPr>
        <w:br/>
      </w:r>
      <w:r w:rsidRPr="00101EB3">
        <w:rPr>
          <w:rFonts w:ascii="Tahoma" w:hAnsi="Tahoma" w:cs="Tahoma"/>
          <w:sz w:val="22"/>
          <w:szCs w:val="22"/>
        </w:rPr>
        <w:br/>
        <w:t xml:space="preserve">Note:  </w:t>
      </w:r>
      <w:r w:rsidR="00666686" w:rsidRPr="00101EB3">
        <w:rPr>
          <w:rFonts w:ascii="Tahoma" w:hAnsi="Tahoma" w:cs="Tahoma"/>
          <w:sz w:val="22"/>
          <w:szCs w:val="22"/>
        </w:rPr>
        <w:t xml:space="preserve">These contributions are in addition to any </w:t>
      </w:r>
      <w:r w:rsidRPr="00101EB3">
        <w:rPr>
          <w:rFonts w:ascii="Tahoma" w:hAnsi="Tahoma" w:cs="Tahoma"/>
          <w:sz w:val="22"/>
          <w:szCs w:val="22"/>
        </w:rPr>
        <w:t xml:space="preserve">of your own </w:t>
      </w:r>
      <w:r w:rsidR="00666686" w:rsidRPr="00101EB3">
        <w:rPr>
          <w:rFonts w:ascii="Tahoma" w:hAnsi="Tahoma" w:cs="Tahoma"/>
          <w:sz w:val="22"/>
          <w:szCs w:val="22"/>
        </w:rPr>
        <w:t xml:space="preserve">employee </w:t>
      </w:r>
      <w:r w:rsidRPr="00101EB3">
        <w:rPr>
          <w:rFonts w:ascii="Tahoma" w:hAnsi="Tahoma" w:cs="Tahoma"/>
          <w:sz w:val="22"/>
          <w:szCs w:val="22"/>
        </w:rPr>
        <w:t xml:space="preserve">contributions. </w:t>
      </w:r>
      <w:r w:rsidRPr="00101EB3">
        <w:rPr>
          <w:rFonts w:ascii="Tahoma" w:hAnsi="Tahoma" w:cs="Tahoma"/>
          <w:sz w:val="22"/>
          <w:szCs w:val="22"/>
        </w:rPr>
        <w:br/>
      </w:r>
    </w:p>
    <w:p w14:paraId="08F9D799" w14:textId="05720C25" w:rsidR="004F1D20" w:rsidRPr="004F1D20" w:rsidRDefault="004F1D20" w:rsidP="004F1D20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Please</w:t>
      </w:r>
      <w:r>
        <w:rPr>
          <w:rFonts w:ascii="Tahoma" w:hAnsi="Tahoma" w:cs="Tahoma"/>
          <w:sz w:val="22"/>
          <w:szCs w:val="22"/>
        </w:rPr>
        <w:t xml:space="preserve"> take a moment to </w:t>
      </w:r>
      <w:r w:rsidRPr="004F1D20">
        <w:rPr>
          <w:rFonts w:ascii="Tahoma" w:hAnsi="Tahoma" w:cs="Tahoma"/>
          <w:sz w:val="22"/>
          <w:szCs w:val="22"/>
        </w:rPr>
        <w:t>l</w:t>
      </w:r>
      <w:r w:rsidR="00666686" w:rsidRPr="004F1D20">
        <w:rPr>
          <w:rFonts w:ascii="Tahoma" w:hAnsi="Tahoma" w:cs="Tahoma"/>
          <w:sz w:val="22"/>
          <w:szCs w:val="22"/>
        </w:rPr>
        <w:t xml:space="preserve">ogin to your </w:t>
      </w:r>
      <w:r w:rsidRPr="004F1D20">
        <w:rPr>
          <w:rFonts w:ascii="Tahoma" w:hAnsi="Tahoma" w:cs="Tahoma"/>
          <w:sz w:val="22"/>
          <w:szCs w:val="22"/>
        </w:rPr>
        <w:t>Health Savings Account to verify</w:t>
      </w:r>
      <w:r w:rsidR="00666686" w:rsidRPr="004F1D20">
        <w:rPr>
          <w:rFonts w:ascii="Tahoma" w:hAnsi="Tahoma" w:cs="Tahoma"/>
          <w:sz w:val="22"/>
          <w:szCs w:val="22"/>
        </w:rPr>
        <w:t xml:space="preserve"> money was</w:t>
      </w:r>
      <w:r>
        <w:rPr>
          <w:rFonts w:ascii="Tahoma" w:hAnsi="Tahoma" w:cs="Tahoma"/>
          <w:sz w:val="22"/>
          <w:szCs w:val="22"/>
        </w:rPr>
        <w:t xml:space="preserve"> </w:t>
      </w:r>
      <w:r w:rsidR="00666686" w:rsidRPr="004F1D20">
        <w:rPr>
          <w:rFonts w:ascii="Tahoma" w:hAnsi="Tahoma" w:cs="Tahoma"/>
          <w:sz w:val="22"/>
          <w:szCs w:val="22"/>
        </w:rPr>
        <w:t xml:space="preserve">deposited into your account. </w:t>
      </w:r>
      <w:r w:rsidRPr="004F1D20">
        <w:rPr>
          <w:rFonts w:ascii="Tahoma" w:hAnsi="Tahoma" w:cs="Tahoma"/>
          <w:sz w:val="22"/>
          <w:szCs w:val="22"/>
        </w:rPr>
        <w:t xml:space="preserve"> </w:t>
      </w:r>
    </w:p>
    <w:p w14:paraId="501987E0" w14:textId="42611972" w:rsidR="00666686" w:rsidRDefault="004F1D20" w:rsidP="00666686">
      <w:pPr>
        <w:pStyle w:val="ListParagraph"/>
        <w:numPr>
          <w:ilvl w:val="0"/>
          <w:numId w:val="22"/>
        </w:numPr>
        <w:spacing w:before="120" w:after="160"/>
        <w:rPr>
          <w:rFonts w:cstheme="minorHAnsi"/>
        </w:rPr>
      </w:pPr>
      <w:r>
        <w:rPr>
          <w:rFonts w:ascii="Tahoma" w:hAnsi="Tahoma" w:cs="Tahoma"/>
          <w:b/>
          <w:sz w:val="22"/>
          <w:szCs w:val="22"/>
        </w:rPr>
        <w:t>HSA c</w:t>
      </w:r>
      <w:r w:rsidR="00666686" w:rsidRPr="004F1D20">
        <w:rPr>
          <w:rFonts w:ascii="Tahoma" w:hAnsi="Tahoma" w:cs="Tahoma"/>
          <w:b/>
          <w:sz w:val="22"/>
          <w:szCs w:val="22"/>
        </w:rPr>
        <w:t>ontributions are tax-free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666686" w:rsidRPr="004F1D20">
        <w:rPr>
          <w:rFonts w:ascii="Tahoma" w:hAnsi="Tahoma" w:cs="Tahoma"/>
          <w:sz w:val="22"/>
          <w:szCs w:val="22"/>
        </w:rPr>
        <w:t xml:space="preserve">and can be used to pay for </w:t>
      </w:r>
      <w:hyperlink r:id="rId18" w:history="1">
        <w:r w:rsidR="00666686" w:rsidRPr="004F1D20">
          <w:rPr>
            <w:rFonts w:ascii="Tahoma" w:hAnsi="Tahoma" w:cs="Tahoma"/>
            <w:sz w:val="22"/>
            <w:szCs w:val="22"/>
          </w:rPr>
          <w:t>qualified medical expenses</w:t>
        </w:r>
      </w:hyperlink>
      <w:r w:rsidR="00666686" w:rsidRPr="004F1D20">
        <w:rPr>
          <w:rFonts w:ascii="Tahoma" w:hAnsi="Tahoma" w:cs="Tahoma"/>
          <w:sz w:val="22"/>
          <w:szCs w:val="22"/>
        </w:rPr>
        <w:t xml:space="preserve"> even if you leave the plan.</w:t>
      </w:r>
      <w:r w:rsidR="00666686" w:rsidRPr="00FC4FE9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r>
        <w:rPr>
          <w:rFonts w:cstheme="minorHAnsi"/>
        </w:rPr>
        <w:br/>
      </w:r>
    </w:p>
    <w:p w14:paraId="7E7E6C52" w14:textId="1AD7095A" w:rsidR="00666686" w:rsidRPr="00293B0E" w:rsidRDefault="00666686" w:rsidP="00666686">
      <w:pPr>
        <w:pStyle w:val="ListParagraph"/>
        <w:numPr>
          <w:ilvl w:val="0"/>
          <w:numId w:val="22"/>
        </w:numPr>
        <w:spacing w:before="120"/>
        <w:rPr>
          <w:rFonts w:cstheme="minorHAnsi"/>
        </w:rPr>
      </w:pPr>
      <w:r w:rsidRPr="004F1D20">
        <w:rPr>
          <w:rFonts w:ascii="Tahoma" w:hAnsi="Tahoma" w:cs="Tahoma"/>
          <w:b/>
          <w:sz w:val="22"/>
          <w:szCs w:val="22"/>
        </w:rPr>
        <w:t>The money is yours – year after year.</w:t>
      </w:r>
      <w:r w:rsidRPr="00293B0E">
        <w:rPr>
          <w:rFonts w:cstheme="minorHAnsi"/>
        </w:rPr>
        <w:t xml:space="preserve"> </w:t>
      </w:r>
      <w:r w:rsidRPr="004F1D20">
        <w:rPr>
          <w:rFonts w:ascii="Tahoma" w:hAnsi="Tahoma" w:cs="Tahoma"/>
          <w:sz w:val="22"/>
          <w:szCs w:val="22"/>
        </w:rPr>
        <w:t>Unused HSA dollars roll over from year to year, so you don’t have to worry about losing it. You may be able to use funds for some premium payments at a later date (ex. COBRA</w:t>
      </w:r>
      <w:r w:rsidR="004F1D20">
        <w:rPr>
          <w:rFonts w:ascii="Tahoma" w:hAnsi="Tahoma" w:cs="Tahoma"/>
          <w:sz w:val="22"/>
          <w:szCs w:val="22"/>
        </w:rPr>
        <w:t xml:space="preserve">, </w:t>
      </w:r>
      <w:r w:rsidRPr="004F1D20">
        <w:rPr>
          <w:rFonts w:ascii="Tahoma" w:hAnsi="Tahoma" w:cs="Tahoma"/>
          <w:sz w:val="22"/>
          <w:szCs w:val="22"/>
        </w:rPr>
        <w:t>long-term care insurance</w:t>
      </w:r>
      <w:r w:rsidR="004F1D20">
        <w:rPr>
          <w:rFonts w:ascii="Tahoma" w:hAnsi="Tahoma" w:cs="Tahoma"/>
          <w:sz w:val="22"/>
          <w:szCs w:val="22"/>
        </w:rPr>
        <w:t>, or Medicare premiums</w:t>
      </w:r>
      <w:r w:rsidRPr="004F1D20">
        <w:rPr>
          <w:rFonts w:ascii="Tahoma" w:hAnsi="Tahoma" w:cs="Tahoma"/>
          <w:sz w:val="22"/>
          <w:szCs w:val="22"/>
        </w:rPr>
        <w:t>).</w:t>
      </w:r>
      <w:r w:rsidRPr="00293B0E">
        <w:rPr>
          <w:rFonts w:cstheme="minorHAnsi"/>
        </w:rPr>
        <w:t xml:space="preserve"> </w:t>
      </w:r>
      <w:r w:rsidR="004F1D20">
        <w:rPr>
          <w:rFonts w:cstheme="minorHAnsi"/>
        </w:rPr>
        <w:br/>
      </w:r>
    </w:p>
    <w:p w14:paraId="78A88683" w14:textId="77777777" w:rsidR="00101EB3" w:rsidRPr="00101EB3" w:rsidRDefault="00666686" w:rsidP="001A388B">
      <w:pPr>
        <w:pStyle w:val="ListParagraph"/>
        <w:numPr>
          <w:ilvl w:val="0"/>
          <w:numId w:val="22"/>
        </w:numPr>
        <w:spacing w:after="160" w:line="259" w:lineRule="auto"/>
        <w:rPr>
          <w:rFonts w:cstheme="minorHAnsi"/>
        </w:rPr>
      </w:pPr>
      <w:r w:rsidRPr="00101EB3">
        <w:rPr>
          <w:rFonts w:ascii="Tahoma" w:hAnsi="Tahoma" w:cs="Tahoma"/>
          <w:b/>
          <w:sz w:val="22"/>
          <w:szCs w:val="22"/>
        </w:rPr>
        <w:t xml:space="preserve">HSA fund interest is tax-deferred </w:t>
      </w:r>
      <w:r w:rsidRPr="00101EB3">
        <w:rPr>
          <w:rFonts w:ascii="Tahoma" w:hAnsi="Tahoma" w:cs="Tahoma"/>
          <w:bCs/>
          <w:sz w:val="22"/>
          <w:szCs w:val="22"/>
        </w:rPr>
        <w:t>a</w:t>
      </w:r>
      <w:r w:rsidRPr="00101EB3">
        <w:rPr>
          <w:rFonts w:ascii="Tahoma" w:hAnsi="Tahoma" w:cs="Tahoma"/>
          <w:sz w:val="22"/>
          <w:szCs w:val="22"/>
        </w:rPr>
        <w:t xml:space="preserve">nd is not considered taxable income if you use it for </w:t>
      </w:r>
      <w:hyperlink r:id="rId19" w:history="1">
        <w:r w:rsidRPr="00101EB3">
          <w:rPr>
            <w:rFonts w:ascii="Tahoma" w:hAnsi="Tahoma" w:cs="Tahoma"/>
            <w:sz w:val="22"/>
            <w:szCs w:val="22"/>
          </w:rPr>
          <w:t>qualified medical expenses.</w:t>
        </w:r>
      </w:hyperlink>
    </w:p>
    <w:p w14:paraId="2649E75A" w14:textId="0203A9D1" w:rsidR="00101EB3" w:rsidRPr="00101EB3" w:rsidRDefault="00101EB3" w:rsidP="00101EB3">
      <w:pPr>
        <w:spacing w:after="160" w:line="259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r w:rsidRPr="00101EB3">
        <w:rPr>
          <w:rFonts w:ascii="Tahoma" w:hAnsi="Tahoma" w:cs="Tahoma"/>
          <w:sz w:val="22"/>
          <w:szCs w:val="22"/>
        </w:rPr>
        <w:t>Please let us know if you have any questions.</w:t>
      </w:r>
      <w:r w:rsidRPr="00101EB3">
        <w:rPr>
          <w:rFonts w:ascii="Tahoma" w:hAnsi="Tahoma" w:cs="Tahoma"/>
          <w:sz w:val="22"/>
          <w:szCs w:val="22"/>
        </w:rPr>
        <w:br/>
      </w:r>
      <w:r w:rsidR="00666686" w:rsidRPr="00101EB3">
        <w:rPr>
          <w:rFonts w:ascii="Tahoma" w:hAnsi="Tahoma" w:cs="Tahoma"/>
          <w:sz w:val="22"/>
          <w:szCs w:val="22"/>
        </w:rPr>
        <w:t xml:space="preserve"> </w:t>
      </w:r>
    </w:p>
    <w:p w14:paraId="5985AA7E" w14:textId="744A3BA3" w:rsidR="00666686" w:rsidRPr="00101EB3" w:rsidRDefault="00666686" w:rsidP="00666686">
      <w:pPr>
        <w:rPr>
          <w:rFonts w:ascii="Tahoma" w:hAnsi="Tahoma" w:cs="Tahoma"/>
        </w:rPr>
      </w:pPr>
      <w:r w:rsidRPr="00101EB3">
        <w:rPr>
          <w:rFonts w:ascii="Tahoma" w:hAnsi="Tahoma" w:cs="Tahoma"/>
        </w:rPr>
        <w:t xml:space="preserve">P.S., Consider </w:t>
      </w:r>
      <w:r w:rsidR="00101EB3">
        <w:rPr>
          <w:rFonts w:ascii="Tahoma" w:hAnsi="Tahoma" w:cs="Tahoma"/>
        </w:rPr>
        <w:t>logging into the</w:t>
      </w:r>
      <w:r w:rsidR="00101EB3" w:rsidRPr="00101EB3">
        <w:rPr>
          <w:rFonts w:ascii="Tahoma" w:hAnsi="Tahoma" w:cs="Tahoma"/>
        </w:rPr>
        <w:t xml:space="preserve"> </w:t>
      </w:r>
      <w:hyperlink r:id="rId20" w:history="1">
        <w:r w:rsidR="00101EB3" w:rsidRPr="00101EB3">
          <w:rPr>
            <w:rStyle w:val="Hyperlink"/>
            <w:rFonts w:ascii="Tahoma" w:hAnsi="Tahoma" w:cs="Tahoma"/>
          </w:rPr>
          <w:t>Excellus BCBS website</w:t>
        </w:r>
      </w:hyperlink>
      <w:r w:rsidR="00101EB3" w:rsidRPr="00101EB3">
        <w:rPr>
          <w:rFonts w:ascii="Tahoma" w:hAnsi="Tahoma" w:cs="Tahoma"/>
        </w:rPr>
        <w:t xml:space="preserve"> or </w:t>
      </w:r>
      <w:hyperlink r:id="rId21" w:history="1">
        <w:r w:rsidRPr="00101EB3">
          <w:rPr>
            <w:rStyle w:val="Hyperlink"/>
            <w:rFonts w:ascii="Tahoma" w:hAnsi="Tahoma" w:cs="Tahoma"/>
          </w:rPr>
          <w:t>Excellus BCBS mobile app</w:t>
        </w:r>
      </w:hyperlink>
      <w:r w:rsidR="00101EB3" w:rsidRPr="00101EB3">
        <w:rPr>
          <w:rFonts w:ascii="Tahoma" w:hAnsi="Tahoma" w:cs="Tahoma"/>
        </w:rPr>
        <w:t xml:space="preserve"> for tools to help you manage your high deductible health plan</w:t>
      </w:r>
      <w:r w:rsidRPr="00101EB3">
        <w:rPr>
          <w:rFonts w:ascii="Tahoma" w:hAnsi="Tahoma" w:cs="Tahoma"/>
        </w:rPr>
        <w:t xml:space="preserve">. </w:t>
      </w:r>
    </w:p>
    <w:p w14:paraId="30632112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4D26D638" w14:textId="1D08F981" w:rsidR="00101EB3" w:rsidRDefault="00E22F21" w:rsidP="00101EB3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br/>
      </w:r>
      <w:r w:rsidR="00101EB3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#5 – HDHP -   High Deductible Health Plan Tools You Can Use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01EB3" w:rsidRPr="00E22F21">
        <w:rPr>
          <w:rFonts w:ascii="Tahoma" w:hAnsi="Tahoma" w:cs="Tahoma"/>
          <w:b/>
          <w:bCs/>
          <w:sz w:val="22"/>
          <w:szCs w:val="22"/>
          <w:u w:val="single"/>
        </w:rPr>
        <w:br/>
      </w:r>
    </w:p>
    <w:p w14:paraId="0C87E858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54E92155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0EB08E8B" w14:textId="5BEF646C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</w:t>
      </w:r>
      <w:r w:rsidR="00E510EB">
        <w:rPr>
          <w:rFonts w:ascii="Tahoma" w:hAnsi="Tahoma" w:cs="Tahoma"/>
          <w:sz w:val="22"/>
          <w:szCs w:val="22"/>
        </w:rPr>
        <w:t>: Managing Your HDHP</w:t>
      </w:r>
      <w:r>
        <w:rPr>
          <w:rFonts w:ascii="Tahoma" w:hAnsi="Tahoma" w:cs="Tahoma"/>
          <w:sz w:val="22"/>
          <w:szCs w:val="22"/>
        </w:rPr>
        <w:t xml:space="preserve"> - T</w:t>
      </w:r>
      <w:r w:rsidR="00E510EB">
        <w:rPr>
          <w:rFonts w:ascii="Tahoma" w:hAnsi="Tahoma" w:cs="Tahoma"/>
          <w:sz w:val="22"/>
          <w:szCs w:val="22"/>
        </w:rPr>
        <w:t xml:space="preserve">ips &amp; Tricks 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659186E" w14:textId="77777777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</w:p>
    <w:p w14:paraId="430AF4B3" w14:textId="77777777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2F4492B0" w14:textId="1E86AB9D" w:rsidR="00101EB3" w:rsidRPr="00D61B7E" w:rsidRDefault="00101EB3" w:rsidP="00101EB3">
      <w:pPr>
        <w:rPr>
          <w:rFonts w:ascii="Tahoma" w:hAnsi="Tahoma" w:cs="Tahoma"/>
          <w:color w:val="000000" w:themeColor="text1"/>
        </w:rPr>
      </w:pPr>
    </w:p>
    <w:p w14:paraId="74BC31F1" w14:textId="2F726F9E" w:rsidR="00101EB3" w:rsidRPr="00FD6240" w:rsidRDefault="00101EB3" w:rsidP="00101EB3">
      <w:pPr>
        <w:rPr>
          <w:rFonts w:ascii="Tahoma" w:hAnsi="Tahoma" w:cs="Tahoma"/>
        </w:rPr>
      </w:pPr>
      <w:r w:rsidRPr="00FD6240">
        <w:rPr>
          <w:rFonts w:ascii="Tahoma" w:hAnsi="Tahoma" w:cs="Tahoma"/>
          <w:color w:val="000000" w:themeColor="text1"/>
          <w:sz w:val="22"/>
          <w:szCs w:val="22"/>
        </w:rPr>
        <w:t xml:space="preserve">Now that we’re a few weeks into the new year, it’s a good time to share our </w:t>
      </w:r>
      <w:r w:rsidRPr="00FD6240">
        <w:rPr>
          <w:rFonts w:ascii="Tahoma" w:hAnsi="Tahoma" w:cs="Tahoma"/>
          <w:b/>
          <w:bCs/>
          <w:color w:val="000000" w:themeColor="text1"/>
          <w:sz w:val="22"/>
          <w:szCs w:val="22"/>
        </w:rPr>
        <w:t>top tips</w:t>
      </w:r>
      <w:r w:rsidRPr="00FD6240">
        <w:rPr>
          <w:rFonts w:ascii="Tahoma" w:hAnsi="Tahoma" w:cs="Tahoma"/>
          <w:color w:val="000000" w:themeColor="text1"/>
          <w:sz w:val="22"/>
          <w:szCs w:val="22"/>
        </w:rPr>
        <w:t xml:space="preserve"> for </w:t>
      </w:r>
      <w:hyperlink r:id="rId22" w:history="1">
        <w:r w:rsidRPr="00FD6240">
          <w:rPr>
            <w:rStyle w:val="Hyperlink"/>
            <w:rFonts w:ascii="Tahoma" w:hAnsi="Tahoma" w:cs="Tahoma"/>
            <w:sz w:val="22"/>
            <w:szCs w:val="22"/>
          </w:rPr>
          <w:t>managing your High Deductible Health Plan (HDHP)</w:t>
        </w:r>
      </w:hyperlink>
      <w:r w:rsidR="000109B4" w:rsidRPr="00FD6240">
        <w:rPr>
          <w:rFonts w:ascii="Tahoma" w:hAnsi="Tahoma" w:cs="Tahoma"/>
          <w:color w:val="000000" w:themeColor="text1"/>
          <w:sz w:val="22"/>
          <w:szCs w:val="22"/>
        </w:rPr>
        <w:t>, in</w:t>
      </w:r>
      <w:r w:rsidR="000109B4" w:rsidRPr="00FD6240">
        <w:rPr>
          <w:rFonts w:ascii="Tahoma" w:hAnsi="Tahoma" w:cs="Tahoma"/>
          <w:sz w:val="22"/>
          <w:szCs w:val="22"/>
        </w:rPr>
        <w:t>cluding</w:t>
      </w:r>
      <w:r w:rsidRPr="00FD6240">
        <w:rPr>
          <w:rFonts w:ascii="Tahoma" w:hAnsi="Tahoma" w:cs="Tahoma"/>
          <w:sz w:val="22"/>
          <w:szCs w:val="22"/>
        </w:rPr>
        <w:t xml:space="preserve"> help managing your medical costs, deductible – and more!</w:t>
      </w:r>
      <w:r w:rsidR="000109B4">
        <w:rPr>
          <w:rFonts w:ascii="Tahoma" w:hAnsi="Tahoma" w:cs="Tahoma"/>
          <w:color w:val="000000" w:themeColor="text1"/>
        </w:rPr>
        <w:br/>
      </w:r>
    </w:p>
    <w:p w14:paraId="72D4D9BE" w14:textId="77777777" w:rsidR="00101EB3" w:rsidRPr="00FD6240" w:rsidRDefault="00101EB3" w:rsidP="00101EB3">
      <w:pPr>
        <w:pStyle w:val="ListParagraph"/>
        <w:numPr>
          <w:ilvl w:val="0"/>
          <w:numId w:val="10"/>
        </w:numPr>
        <w:spacing w:after="160" w:line="259" w:lineRule="auto"/>
        <w:ind w:left="360"/>
        <w:rPr>
          <w:rFonts w:ascii="Tahoma" w:hAnsi="Tahoma" w:cs="Tahoma"/>
        </w:rPr>
      </w:pPr>
      <w:r w:rsidRPr="00FD6240">
        <w:rPr>
          <w:rFonts w:ascii="Tahoma" w:hAnsi="Tahoma" w:cs="Tahoma"/>
          <w:b/>
        </w:rPr>
        <w:t xml:space="preserve">Make sure you have an online account  </w:t>
      </w:r>
    </w:p>
    <w:p w14:paraId="52E0764D" w14:textId="1A0426C9" w:rsidR="00101EB3" w:rsidRPr="0000782B" w:rsidRDefault="00101EB3" w:rsidP="00E510EB">
      <w:pPr>
        <w:ind w:left="360"/>
        <w:rPr>
          <w:rFonts w:ascii="Tahoma" w:hAnsi="Tahoma" w:cs="Tahoma"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color w:val="000000" w:themeColor="text1"/>
          <w:sz w:val="22"/>
          <w:szCs w:val="22"/>
        </w:rPr>
        <w:t>An</w:t>
      </w:r>
      <w:r w:rsidRPr="00FD6240">
        <w:rPr>
          <w:rFonts w:ascii="Tahoma" w:hAnsi="Tahoma" w:cs="Tahoma"/>
          <w:color w:val="000000" w:themeColor="text1"/>
        </w:rPr>
        <w:t xml:space="preserve"> </w:t>
      </w:r>
      <w:hyperlink r:id="rId23" w:history="1">
        <w:r w:rsidRPr="0000782B">
          <w:rPr>
            <w:rStyle w:val="Hyperlink"/>
            <w:rFonts w:ascii="Tahoma" w:hAnsi="Tahoma" w:cs="Tahoma"/>
            <w:sz w:val="22"/>
            <w:szCs w:val="22"/>
          </w:rPr>
          <w:t>Excellus BCBS online account</w:t>
        </w:r>
      </w:hyperlink>
      <w:r w:rsidRPr="00FD6240">
        <w:rPr>
          <w:rFonts w:ascii="Tahoma" w:hAnsi="Tahoma" w:cs="Tahoma"/>
          <w:color w:val="000000" w:themeColor="text1"/>
        </w:rPr>
        <w:t xml:space="preserve"> 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is especially important for these types of health plans. 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br/>
      </w:r>
      <w:r w:rsidR="000109B4" w:rsidRPr="00FD6240">
        <w:rPr>
          <w:rFonts w:ascii="Tahoma" w:hAnsi="Tahoma" w:cs="Tahoma"/>
          <w:color w:val="000000" w:themeColor="text1"/>
        </w:rPr>
        <w:br/>
      </w:r>
      <w:hyperlink r:id="rId24" w:history="1">
        <w:r w:rsidR="00E510EB" w:rsidRPr="0000782B">
          <w:rPr>
            <w:rStyle w:val="Hyperlink"/>
            <w:rFonts w:ascii="Tahoma" w:hAnsi="Tahoma" w:cs="Tahoma"/>
            <w:sz w:val="22"/>
            <w:szCs w:val="22"/>
          </w:rPr>
          <w:t>Take a Tour</w:t>
        </w:r>
      </w:hyperlink>
      <w:r w:rsidR="00E510EB" w:rsidRPr="0000782B">
        <w:rPr>
          <w:rFonts w:ascii="Tahoma" w:hAnsi="Tahoma" w:cs="Tahoma"/>
          <w:color w:val="000000" w:themeColor="text1"/>
          <w:sz w:val="22"/>
          <w:szCs w:val="22"/>
        </w:rPr>
        <w:t xml:space="preserve"> or</w:t>
      </w:r>
      <w:r w:rsidR="00E510EB" w:rsidRPr="0000782B">
        <w:rPr>
          <w:rFonts w:ascii="Tahoma" w:hAnsi="Tahoma" w:cs="Tahoma"/>
          <w:sz w:val="22"/>
          <w:szCs w:val="22"/>
        </w:rPr>
        <w:t xml:space="preserve"> </w:t>
      </w:r>
      <w:hyperlink r:id="rId25" w:history="1">
        <w:r w:rsidRPr="0000782B">
          <w:rPr>
            <w:rStyle w:val="Hyperlink"/>
            <w:rFonts w:ascii="Tahoma" w:hAnsi="Tahoma" w:cs="Tahoma"/>
            <w:sz w:val="22"/>
            <w:szCs w:val="22"/>
          </w:rPr>
          <w:t>Login</w:t>
        </w:r>
      </w:hyperlink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to view all the resources available to you.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br/>
      </w:r>
    </w:p>
    <w:p w14:paraId="68E30E64" w14:textId="3C89F0CD" w:rsidR="00101EB3" w:rsidRPr="0000782B" w:rsidRDefault="00101EB3" w:rsidP="00101EB3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Simple views of out-of-pocket spending and remaining deductible</w:t>
      </w:r>
    </w:p>
    <w:p w14:paraId="69AC021E" w14:textId="77777777" w:rsidR="00101EB3" w:rsidRPr="0000782B" w:rsidRDefault="00101EB3" w:rsidP="00101EB3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Locate in-network providers with Find a Doctor and know they participate with your plan</w:t>
      </w:r>
    </w:p>
    <w:p w14:paraId="25C229A9" w14:textId="77777777" w:rsidR="00E76196" w:rsidRDefault="00101EB3" w:rsidP="00E76196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Estimate medical costs for treatments and procedures</w:t>
      </w:r>
    </w:p>
    <w:p w14:paraId="7CD8EB99" w14:textId="6E982418" w:rsidR="00101EB3" w:rsidRPr="00E76196" w:rsidRDefault="00E76196" w:rsidP="00E76196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Cl</w:t>
      </w:r>
      <w:r w:rsidR="00101EB3" w:rsidRPr="00E76196">
        <w:rPr>
          <w:rFonts w:ascii="Tahoma" w:hAnsi="Tahoma" w:cs="Tahoma"/>
          <w:sz w:val="22"/>
          <w:szCs w:val="22"/>
        </w:rPr>
        <w:t>aims detail and health statements are just a click away</w:t>
      </w:r>
    </w:p>
    <w:p w14:paraId="403CA045" w14:textId="11CBADF8" w:rsidR="00101EB3" w:rsidRPr="0000782B" w:rsidRDefault="00101EB3" w:rsidP="001A388B">
      <w:pPr>
        <w:pStyle w:val="ListParagraph"/>
        <w:numPr>
          <w:ilvl w:val="0"/>
          <w:numId w:val="10"/>
        </w:numPr>
        <w:spacing w:after="60"/>
        <w:ind w:left="360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b/>
          <w:sz w:val="22"/>
          <w:szCs w:val="22"/>
        </w:rPr>
        <w:t xml:space="preserve">Download the app </w:t>
      </w:r>
      <w:r w:rsidR="000109B4" w:rsidRPr="0000782B">
        <w:rPr>
          <w:rFonts w:ascii="Tahoma" w:hAnsi="Tahoma" w:cs="Tahoma"/>
          <w:b/>
          <w:sz w:val="22"/>
          <w:szCs w:val="22"/>
        </w:rPr>
        <w:br/>
      </w:r>
      <w:r w:rsidR="000109B4" w:rsidRPr="0000782B">
        <w:rPr>
          <w:rFonts w:ascii="Tahoma" w:hAnsi="Tahoma" w:cs="Tahoma"/>
          <w:b/>
          <w:color w:val="1F497D" w:themeColor="text2"/>
          <w:sz w:val="22"/>
          <w:szCs w:val="22"/>
        </w:rPr>
        <w:br/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>Excellus BCBS make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>s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it easier to manage your plan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>with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the </w:t>
      </w:r>
      <w:hyperlink r:id="rId26" w:history="1">
        <w:r w:rsidR="000109B4" w:rsidRPr="0000782B">
          <w:rPr>
            <w:rStyle w:val="Hyperlink"/>
            <w:rFonts w:ascii="Tahoma" w:hAnsi="Tahoma" w:cs="Tahoma"/>
            <w:sz w:val="22"/>
            <w:szCs w:val="22"/>
          </w:rPr>
          <w:t>Excellus BCBS</w:t>
        </w:r>
        <w:r w:rsidRPr="0000782B">
          <w:rPr>
            <w:rStyle w:val="Hyperlink"/>
            <w:rFonts w:ascii="Tahoma" w:hAnsi="Tahoma" w:cs="Tahoma"/>
            <w:sz w:val="22"/>
            <w:szCs w:val="22"/>
          </w:rPr>
          <w:t xml:space="preserve"> mobile app</w:t>
        </w:r>
      </w:hyperlink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Pr="0000782B">
        <w:rPr>
          <w:rFonts w:ascii="Tahoma" w:hAnsi="Tahoma" w:cs="Tahoma"/>
          <w:bCs/>
          <w:iCs/>
          <w:color w:val="000000" w:themeColor="text1"/>
          <w:sz w:val="22"/>
          <w:szCs w:val="22"/>
        </w:rPr>
        <w:t>Access members cards, claims, coverage and more</w:t>
      </w:r>
      <w:r w:rsidR="000109B4" w:rsidRPr="0000782B">
        <w:rPr>
          <w:rFonts w:ascii="Tahoma" w:hAnsi="Tahoma" w:cs="Tahoma"/>
          <w:bCs/>
          <w:iCs/>
          <w:color w:val="000000" w:themeColor="text1"/>
          <w:sz w:val="22"/>
          <w:szCs w:val="22"/>
        </w:rPr>
        <w:t xml:space="preserve">. 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7A90C9A" w14:textId="3A926328" w:rsidR="00101EB3" w:rsidRPr="0000782B" w:rsidRDefault="00101EB3" w:rsidP="00E510EB">
      <w:pPr>
        <w:pStyle w:val="ListParagraph"/>
        <w:rPr>
          <w:rFonts w:ascii="Tahoma" w:hAnsi="Tahoma" w:cs="Tahoma"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23E5E6C0" w14:textId="64135EC7" w:rsidR="00E510EB" w:rsidRPr="0000782B" w:rsidRDefault="00101EB3" w:rsidP="00E510EB">
      <w:pPr>
        <w:pStyle w:val="ListParagraph"/>
        <w:numPr>
          <w:ilvl w:val="0"/>
          <w:numId w:val="10"/>
        </w:numPr>
        <w:spacing w:after="160" w:line="259" w:lineRule="auto"/>
        <w:ind w:left="360"/>
        <w:rPr>
          <w:rFonts w:ascii="Tahoma" w:hAnsi="Tahoma" w:cs="Tahoma"/>
          <w:b/>
          <w:color w:val="1F497D" w:themeColor="text2"/>
          <w:sz w:val="22"/>
          <w:szCs w:val="22"/>
        </w:rPr>
      </w:pPr>
      <w:r w:rsidRPr="0000782B">
        <w:rPr>
          <w:rFonts w:ascii="Tahoma" w:hAnsi="Tahoma" w:cs="Tahoma"/>
          <w:b/>
          <w:sz w:val="22"/>
          <w:szCs w:val="22"/>
        </w:rPr>
        <w:t>Schedule your preventive services and checkups</w:t>
      </w:r>
      <w:r w:rsidR="00E510EB" w:rsidRPr="0000782B">
        <w:rPr>
          <w:rFonts w:ascii="Tahoma" w:hAnsi="Tahoma" w:cs="Tahoma"/>
          <w:b/>
          <w:sz w:val="22"/>
          <w:szCs w:val="22"/>
        </w:rPr>
        <w:br/>
      </w:r>
      <w:r w:rsidR="00E510EB" w:rsidRPr="0000782B">
        <w:rPr>
          <w:rFonts w:ascii="Tahoma" w:hAnsi="Tahoma" w:cs="Tahoma"/>
          <w:b/>
          <w:color w:val="1F497D" w:themeColor="text2"/>
          <w:sz w:val="22"/>
          <w:szCs w:val="22"/>
        </w:rPr>
        <w:br/>
      </w:r>
      <w:r w:rsidRPr="0000782B">
        <w:rPr>
          <w:rFonts w:ascii="Tahoma" w:hAnsi="Tahoma" w:cs="Tahoma"/>
          <w:sz w:val="22"/>
          <w:szCs w:val="22"/>
        </w:rPr>
        <w:t xml:space="preserve">Preventive services are covered in full even if you haven’t met your plan’s deductible. </w:t>
      </w:r>
      <w:hyperlink r:id="rId27" w:history="1">
        <w:r w:rsidRPr="0000782B">
          <w:rPr>
            <w:rStyle w:val="Hyperlink"/>
            <w:rFonts w:ascii="Tahoma" w:hAnsi="Tahoma" w:cs="Tahoma"/>
            <w:sz w:val="22"/>
            <w:szCs w:val="22"/>
          </w:rPr>
          <w:t>Login to your account</w:t>
        </w:r>
      </w:hyperlink>
      <w:r w:rsidRPr="0000782B">
        <w:rPr>
          <w:rFonts w:ascii="Tahoma" w:hAnsi="Tahoma" w:cs="Tahoma"/>
          <w:sz w:val="22"/>
          <w:szCs w:val="22"/>
        </w:rPr>
        <w:t xml:space="preserve"> </w:t>
      </w:r>
      <w:r w:rsidR="0018792E">
        <w:rPr>
          <w:rFonts w:ascii="Tahoma" w:hAnsi="Tahoma" w:cs="Tahoma"/>
          <w:sz w:val="22"/>
          <w:szCs w:val="22"/>
        </w:rPr>
        <w:t xml:space="preserve">see the </w:t>
      </w:r>
      <w:r w:rsidRPr="0000782B">
        <w:rPr>
          <w:rFonts w:ascii="Tahoma" w:hAnsi="Tahoma" w:cs="Tahoma"/>
          <w:sz w:val="22"/>
          <w:szCs w:val="22"/>
        </w:rPr>
        <w:t xml:space="preserve">preventive care services </w:t>
      </w:r>
      <w:r w:rsidR="0018792E">
        <w:rPr>
          <w:rFonts w:ascii="Tahoma" w:hAnsi="Tahoma" w:cs="Tahoma"/>
          <w:sz w:val="22"/>
          <w:szCs w:val="22"/>
        </w:rPr>
        <w:t>your plan includes.</w:t>
      </w:r>
    </w:p>
    <w:p w14:paraId="45D20DD2" w14:textId="77777777" w:rsidR="00E510EB" w:rsidRPr="0000782B" w:rsidRDefault="00E510EB" w:rsidP="00E510EB">
      <w:pPr>
        <w:pStyle w:val="ListParagraph"/>
        <w:rPr>
          <w:rFonts w:ascii="Tahoma" w:hAnsi="Tahoma" w:cs="Tahoma"/>
          <w:sz w:val="22"/>
          <w:szCs w:val="22"/>
        </w:rPr>
      </w:pPr>
    </w:p>
    <w:p w14:paraId="33D63152" w14:textId="24741950" w:rsidR="00E510EB" w:rsidRPr="0000782B" w:rsidRDefault="00E04A34" w:rsidP="00E510EB">
      <w:pPr>
        <w:spacing w:after="160" w:line="259" w:lineRule="auto"/>
        <w:rPr>
          <w:rFonts w:ascii="Tahoma" w:hAnsi="Tahoma" w:cs="Tahoma"/>
          <w:sz w:val="22"/>
          <w:szCs w:val="22"/>
          <w:u w:val="single"/>
        </w:rPr>
      </w:pPr>
      <w:hyperlink r:id="rId28" w:history="1">
        <w:r w:rsidR="00101EB3" w:rsidRPr="0000782B">
          <w:rPr>
            <w:rStyle w:val="Hyperlink"/>
            <w:rFonts w:ascii="Tahoma" w:hAnsi="Tahoma" w:cs="Tahoma"/>
            <w:sz w:val="22"/>
            <w:szCs w:val="22"/>
          </w:rPr>
          <w:t>Go to the Excellus BCBS website</w:t>
        </w:r>
      </w:hyperlink>
      <w:r w:rsidR="00101EB3" w:rsidRPr="0000782B">
        <w:rPr>
          <w:rFonts w:ascii="Tahoma" w:hAnsi="Tahoma" w:cs="Tahoma"/>
          <w:sz w:val="22"/>
          <w:szCs w:val="22"/>
        </w:rPr>
        <w:t xml:space="preserve"> for more tips on using your </w:t>
      </w:r>
      <w:r w:rsidR="00095437">
        <w:rPr>
          <w:rFonts w:ascii="Tahoma" w:hAnsi="Tahoma" w:cs="Tahoma"/>
          <w:sz w:val="22"/>
          <w:szCs w:val="22"/>
        </w:rPr>
        <w:t>health</w:t>
      </w:r>
      <w:r w:rsidR="00101EB3" w:rsidRPr="0000782B">
        <w:rPr>
          <w:rFonts w:ascii="Tahoma" w:hAnsi="Tahoma" w:cs="Tahoma"/>
          <w:sz w:val="22"/>
          <w:szCs w:val="22"/>
        </w:rPr>
        <w:t xml:space="preserve"> plan. </w:t>
      </w:r>
      <w:r w:rsidR="00E510EB" w:rsidRPr="0000782B">
        <w:rPr>
          <w:rFonts w:ascii="Tahoma" w:hAnsi="Tahoma" w:cs="Tahoma"/>
          <w:sz w:val="22"/>
          <w:szCs w:val="22"/>
        </w:rPr>
        <w:t xml:space="preserve">  </w:t>
      </w:r>
    </w:p>
    <w:p w14:paraId="2F887220" w14:textId="5627DD38" w:rsidR="0000782B" w:rsidRDefault="0000782B" w:rsidP="00E359A6">
      <w:pPr>
        <w:rPr>
          <w:rFonts w:ascii="Tahoma" w:hAnsi="Tahoma" w:cs="Tahoma"/>
          <w:sz w:val="22"/>
          <w:szCs w:val="22"/>
          <w:u w:val="single"/>
        </w:rPr>
      </w:pPr>
    </w:p>
    <w:p w14:paraId="525EA0E2" w14:textId="77777777" w:rsidR="0018792E" w:rsidRDefault="0018792E" w:rsidP="00E359A6">
      <w:pPr>
        <w:rPr>
          <w:rFonts w:ascii="Tahoma" w:hAnsi="Tahoma" w:cs="Tahoma"/>
          <w:sz w:val="22"/>
          <w:szCs w:val="22"/>
          <w:u w:val="single"/>
        </w:rPr>
      </w:pPr>
    </w:p>
    <w:p w14:paraId="27D32220" w14:textId="77777777" w:rsidR="0000782B" w:rsidRDefault="0000782B" w:rsidP="00E359A6">
      <w:pPr>
        <w:rPr>
          <w:rFonts w:ascii="Tahoma" w:hAnsi="Tahoma" w:cs="Tahoma"/>
          <w:sz w:val="22"/>
          <w:szCs w:val="22"/>
          <w:u w:val="single"/>
        </w:rPr>
      </w:pPr>
    </w:p>
    <w:p w14:paraId="66DBD900" w14:textId="77777777" w:rsidR="00E76196" w:rsidRDefault="00E76196" w:rsidP="00E359A6">
      <w:pPr>
        <w:rPr>
          <w:rFonts w:ascii="Tahoma" w:hAnsi="Tahoma" w:cs="Tahoma"/>
          <w:sz w:val="22"/>
          <w:szCs w:val="22"/>
          <w:u w:val="single"/>
        </w:rPr>
      </w:pPr>
    </w:p>
    <w:p w14:paraId="55861EBA" w14:textId="77777777" w:rsidR="00E76196" w:rsidRDefault="00E76196" w:rsidP="00E359A6">
      <w:pPr>
        <w:rPr>
          <w:rFonts w:ascii="Tahoma" w:hAnsi="Tahoma" w:cs="Tahoma"/>
          <w:sz w:val="22"/>
          <w:szCs w:val="22"/>
          <w:u w:val="single"/>
        </w:rPr>
      </w:pPr>
    </w:p>
    <w:p w14:paraId="108F33CB" w14:textId="77777777" w:rsidR="00E76196" w:rsidRDefault="00E76196" w:rsidP="00E359A6">
      <w:pPr>
        <w:rPr>
          <w:rFonts w:ascii="Tahoma" w:hAnsi="Tahoma" w:cs="Tahoma"/>
          <w:sz w:val="22"/>
          <w:szCs w:val="22"/>
          <w:u w:val="single"/>
        </w:rPr>
      </w:pPr>
    </w:p>
    <w:p w14:paraId="29132BFD" w14:textId="77777777" w:rsidR="00E76196" w:rsidRDefault="00E76196" w:rsidP="00E359A6">
      <w:pPr>
        <w:rPr>
          <w:rFonts w:ascii="Tahoma" w:hAnsi="Tahoma" w:cs="Tahoma"/>
          <w:sz w:val="22"/>
          <w:szCs w:val="22"/>
          <w:u w:val="single"/>
        </w:rPr>
      </w:pPr>
    </w:p>
    <w:p w14:paraId="765F2C92" w14:textId="4DB38BF6" w:rsidR="00E359A6" w:rsidRDefault="00F4643C" w:rsidP="00E359A6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lastRenderedPageBreak/>
        <w:br/>
      </w:r>
      <w:r w:rsidR="00E510EB" w:rsidRPr="00E22F21">
        <w:rPr>
          <w:rFonts w:ascii="Tahoma" w:hAnsi="Tahoma" w:cs="Tahoma"/>
          <w:b/>
          <w:bCs/>
          <w:sz w:val="22"/>
          <w:szCs w:val="22"/>
          <w:u w:val="single"/>
        </w:rPr>
        <w:t>Email #</w:t>
      </w:r>
      <w:r w:rsidR="009602C3">
        <w:rPr>
          <w:rFonts w:ascii="Tahoma" w:hAnsi="Tahoma" w:cs="Tahoma"/>
          <w:b/>
          <w:bCs/>
          <w:sz w:val="22"/>
          <w:szCs w:val="22"/>
          <w:u w:val="single"/>
        </w:rPr>
        <w:t>6</w:t>
      </w:r>
      <w:r w:rsidR="00E510EB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– HDHP -   High Deductible Health Plan Ways to Save </w:t>
      </w:r>
      <w:r w:rsidR="00C04EE0">
        <w:rPr>
          <w:rFonts w:ascii="Tahoma" w:hAnsi="Tahoma" w:cs="Tahoma"/>
          <w:sz w:val="22"/>
          <w:szCs w:val="22"/>
        </w:rPr>
        <w:t xml:space="preserve"> </w:t>
      </w:r>
    </w:p>
    <w:p w14:paraId="3C3DDDD7" w14:textId="77777777" w:rsidR="00E359A6" w:rsidRDefault="00E359A6" w:rsidP="00E359A6">
      <w:pPr>
        <w:rPr>
          <w:rFonts w:ascii="Tahoma" w:hAnsi="Tahoma" w:cs="Tahoma"/>
          <w:sz w:val="22"/>
          <w:szCs w:val="22"/>
          <w:u w:val="single"/>
        </w:rPr>
      </w:pPr>
    </w:p>
    <w:p w14:paraId="2C74643D" w14:textId="2B53D163" w:rsidR="00E359A6" w:rsidRPr="004F1D20" w:rsidRDefault="00E359A6" w:rsidP="00E359A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</w:t>
      </w:r>
      <w:r>
        <w:rPr>
          <w:rFonts w:ascii="Tahoma" w:hAnsi="Tahoma" w:cs="Tahoma"/>
          <w:sz w:val="22"/>
          <w:szCs w:val="22"/>
        </w:rPr>
        <w:t xml:space="preserve">: Managing Your High Deductible Plan – Ways to Save   </w:t>
      </w:r>
    </w:p>
    <w:p w14:paraId="0836378E" w14:textId="77777777" w:rsidR="00E359A6" w:rsidRPr="004F1D20" w:rsidRDefault="00E359A6" w:rsidP="00E359A6">
      <w:pPr>
        <w:rPr>
          <w:rFonts w:ascii="Tahoma" w:hAnsi="Tahoma" w:cs="Tahoma"/>
          <w:sz w:val="22"/>
          <w:szCs w:val="22"/>
        </w:rPr>
      </w:pPr>
    </w:p>
    <w:p w14:paraId="22FDE953" w14:textId="29F00BCF" w:rsidR="00E359A6" w:rsidRDefault="00E359A6" w:rsidP="00E359A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7901D438" w14:textId="5637683F" w:rsidR="00E359A6" w:rsidRDefault="00E359A6" w:rsidP="00E359A6">
      <w:pPr>
        <w:rPr>
          <w:rFonts w:ascii="Tahoma" w:hAnsi="Tahoma" w:cs="Tahoma"/>
          <w:sz w:val="22"/>
          <w:szCs w:val="22"/>
        </w:rPr>
      </w:pPr>
    </w:p>
    <w:p w14:paraId="409DC7F6" w14:textId="3B49DE77" w:rsidR="0069246A" w:rsidRDefault="00F928B5" w:rsidP="00E359A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One of the ways to get</w:t>
      </w:r>
      <w:r w:rsidR="00E359A6">
        <w:rPr>
          <w:rFonts w:ascii="Tahoma" w:hAnsi="Tahoma" w:cs="Tahoma"/>
          <w:sz w:val="22"/>
          <w:szCs w:val="22"/>
        </w:rPr>
        <w:t xml:space="preserve"> the most out of your High Deductible Health Plan (HDHP) is being thoughtful about cost</w:t>
      </w:r>
      <w:r w:rsidR="0069246A">
        <w:rPr>
          <w:rFonts w:ascii="Tahoma" w:hAnsi="Tahoma" w:cs="Tahoma"/>
          <w:sz w:val="22"/>
          <w:szCs w:val="22"/>
        </w:rPr>
        <w:t>s.</w:t>
      </w:r>
      <w:r w:rsidR="00551E33">
        <w:rPr>
          <w:rFonts w:ascii="Tahoma" w:hAnsi="Tahoma" w:cs="Tahoma"/>
          <w:sz w:val="22"/>
          <w:szCs w:val="22"/>
        </w:rPr>
        <w:t xml:space="preserve"> </w:t>
      </w:r>
      <w:r w:rsidR="0000782B">
        <w:rPr>
          <w:rFonts w:ascii="Tahoma" w:hAnsi="Tahoma" w:cs="Tahoma"/>
          <w:sz w:val="22"/>
          <w:szCs w:val="22"/>
        </w:rPr>
        <w:t xml:space="preserve">In addition to leveraging pre-tax dollars in a health savings account, you may be surprised </w:t>
      </w:r>
      <w:r w:rsidR="00D708BC">
        <w:rPr>
          <w:rFonts w:ascii="Tahoma" w:hAnsi="Tahoma" w:cs="Tahoma"/>
          <w:sz w:val="22"/>
          <w:szCs w:val="22"/>
        </w:rPr>
        <w:t>to learn about other ways you can save money.</w:t>
      </w:r>
      <w:r w:rsidR="0000782B">
        <w:rPr>
          <w:rFonts w:ascii="Tahoma" w:hAnsi="Tahoma" w:cs="Tahoma"/>
          <w:sz w:val="22"/>
          <w:szCs w:val="22"/>
        </w:rPr>
        <w:t xml:space="preserve">  </w:t>
      </w:r>
    </w:p>
    <w:p w14:paraId="3A3834DC" w14:textId="1950C13A" w:rsidR="0069246A" w:rsidRDefault="0069246A" w:rsidP="00E359A6">
      <w:pPr>
        <w:rPr>
          <w:rFonts w:ascii="Tahoma" w:hAnsi="Tahoma" w:cs="Tahoma"/>
          <w:sz w:val="22"/>
          <w:szCs w:val="22"/>
        </w:rPr>
      </w:pPr>
    </w:p>
    <w:p w14:paraId="28C7AEDA" w14:textId="07512656" w:rsidR="00511BC1" w:rsidRDefault="0069246A" w:rsidP="00511BC1">
      <w:pPr>
        <w:rPr>
          <w:rFonts w:ascii="Tahoma" w:hAnsi="Tahoma" w:cs="Tahoma"/>
          <w:b/>
          <w:bCs/>
          <w:iCs/>
          <w:sz w:val="22"/>
          <w:szCs w:val="22"/>
        </w:rPr>
      </w:pPr>
      <w:r w:rsidRPr="00511BC1">
        <w:rPr>
          <w:rFonts w:ascii="Tahoma" w:hAnsi="Tahoma" w:cs="Tahoma"/>
          <w:b/>
          <w:bCs/>
          <w:iCs/>
          <w:sz w:val="22"/>
          <w:szCs w:val="22"/>
        </w:rPr>
        <w:t xml:space="preserve">Preventive Care  </w:t>
      </w:r>
      <w:r w:rsidR="001A388B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3C2071A1" w14:textId="2A333D17" w:rsidR="00511BC1" w:rsidRPr="001A388B" w:rsidRDefault="0069246A" w:rsidP="001A388B">
      <w:pPr>
        <w:pStyle w:val="ListParagraph"/>
        <w:numPr>
          <w:ilvl w:val="0"/>
          <w:numId w:val="2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892E6C">
        <w:rPr>
          <w:rFonts w:ascii="Tahoma" w:hAnsi="Tahoma" w:cs="Tahoma"/>
          <w:iCs/>
          <w:sz w:val="22"/>
          <w:szCs w:val="22"/>
        </w:rPr>
        <w:t>You may already know, but if you didn’t, you can take advantage of free preventive care that is full</w:t>
      </w:r>
      <w:r w:rsidR="00763E1F">
        <w:rPr>
          <w:rFonts w:ascii="Tahoma" w:hAnsi="Tahoma" w:cs="Tahoma"/>
          <w:iCs/>
          <w:sz w:val="22"/>
          <w:szCs w:val="22"/>
        </w:rPr>
        <w:t>y</w:t>
      </w:r>
      <w:r w:rsidRPr="00892E6C">
        <w:rPr>
          <w:rFonts w:ascii="Tahoma" w:hAnsi="Tahoma" w:cs="Tahoma"/>
          <w:iCs/>
          <w:sz w:val="22"/>
          <w:szCs w:val="22"/>
        </w:rPr>
        <w:t xml:space="preserve"> covered</w:t>
      </w:r>
      <w:r w:rsidR="00763E1F">
        <w:rPr>
          <w:rFonts w:ascii="Tahoma" w:hAnsi="Tahoma" w:cs="Tahoma"/>
          <w:iCs/>
          <w:sz w:val="22"/>
          <w:szCs w:val="22"/>
        </w:rPr>
        <w:t>,</w:t>
      </w:r>
      <w:r w:rsidRPr="00892E6C">
        <w:rPr>
          <w:rFonts w:ascii="Tahoma" w:hAnsi="Tahoma" w:cs="Tahoma"/>
          <w:iCs/>
          <w:sz w:val="22"/>
          <w:szCs w:val="22"/>
        </w:rPr>
        <w:t xml:space="preserve"> including many immunizations and screenin</w:t>
      </w:r>
      <w:r w:rsidR="001A388B">
        <w:rPr>
          <w:rFonts w:ascii="Tahoma" w:hAnsi="Tahoma" w:cs="Tahoma"/>
          <w:iCs/>
          <w:sz w:val="22"/>
          <w:szCs w:val="22"/>
        </w:rPr>
        <w:t>gs (e.g. a</w:t>
      </w:r>
      <w:r w:rsidR="001A388B" w:rsidRPr="001A388B">
        <w:rPr>
          <w:rFonts w:ascii="Tahoma" w:hAnsi="Tahoma" w:cs="Tahoma"/>
          <w:iCs/>
          <w:sz w:val="22"/>
          <w:szCs w:val="22"/>
        </w:rPr>
        <w:t xml:space="preserve">nnual </w:t>
      </w:r>
      <w:r w:rsidRPr="001A388B">
        <w:rPr>
          <w:rFonts w:ascii="Tahoma" w:hAnsi="Tahoma" w:cs="Tahoma"/>
          <w:iCs/>
          <w:sz w:val="22"/>
          <w:szCs w:val="22"/>
        </w:rPr>
        <w:t>routine checkups</w:t>
      </w:r>
      <w:r w:rsidR="00511BC1" w:rsidRPr="001A388B">
        <w:rPr>
          <w:rFonts w:ascii="Tahoma" w:hAnsi="Tahoma" w:cs="Tahoma"/>
          <w:iCs/>
          <w:sz w:val="22"/>
          <w:szCs w:val="22"/>
        </w:rPr>
        <w:t xml:space="preserve">, </w:t>
      </w:r>
      <w:r w:rsidRPr="001A388B">
        <w:rPr>
          <w:rFonts w:ascii="Tahoma" w:hAnsi="Tahoma" w:cs="Tahoma"/>
          <w:iCs/>
          <w:sz w:val="22"/>
          <w:szCs w:val="22"/>
        </w:rPr>
        <w:t>well child exams,</w:t>
      </w:r>
      <w:r w:rsidR="00511BC1" w:rsidRP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>mammograms,</w:t>
      </w:r>
      <w:r w:rsidR="001A388B">
        <w:rPr>
          <w:rFonts w:ascii="Tahoma" w:hAnsi="Tahoma" w:cs="Tahoma"/>
          <w:iCs/>
          <w:sz w:val="22"/>
          <w:szCs w:val="22"/>
        </w:rPr>
        <w:t xml:space="preserve"> diabetes type 2 screening, and more)</w:t>
      </w:r>
      <w:r w:rsidR="00D708BC">
        <w:rPr>
          <w:rFonts w:ascii="Tahoma" w:hAnsi="Tahoma" w:cs="Tahoma"/>
          <w:iCs/>
          <w:sz w:val="22"/>
          <w:szCs w:val="22"/>
        </w:rPr>
        <w:t>.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  <w:r w:rsidR="001A388B">
        <w:rPr>
          <w:rFonts w:ascii="Tahoma" w:hAnsi="Tahoma" w:cs="Tahoma"/>
          <w:iCs/>
          <w:sz w:val="22"/>
          <w:szCs w:val="22"/>
        </w:rPr>
        <w:br/>
      </w:r>
    </w:p>
    <w:p w14:paraId="6B78C768" w14:textId="77777777" w:rsidR="00511BC1" w:rsidRDefault="00511BC1" w:rsidP="00511BC1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Put network discounts to work</w:t>
      </w:r>
    </w:p>
    <w:p w14:paraId="35C5D413" w14:textId="77777777" w:rsidR="00511BC1" w:rsidRDefault="00511BC1" w:rsidP="00511BC1">
      <w:pPr>
        <w:rPr>
          <w:rFonts w:ascii="Tahoma" w:hAnsi="Tahoma" w:cs="Tahoma"/>
          <w:b/>
          <w:bCs/>
          <w:iCs/>
          <w:sz w:val="22"/>
          <w:szCs w:val="22"/>
        </w:rPr>
      </w:pPr>
    </w:p>
    <w:p w14:paraId="3A98E049" w14:textId="134EDB64" w:rsidR="00E359A6" w:rsidRPr="00892E6C" w:rsidRDefault="00E359A6" w:rsidP="00892E6C">
      <w:pPr>
        <w:pStyle w:val="ListParagraph"/>
        <w:numPr>
          <w:ilvl w:val="0"/>
          <w:numId w:val="26"/>
        </w:numPr>
        <w:rPr>
          <w:rFonts w:ascii="Tahoma" w:hAnsi="Tahoma" w:cs="Tahoma"/>
          <w:iCs/>
          <w:sz w:val="22"/>
          <w:szCs w:val="22"/>
        </w:rPr>
      </w:pPr>
      <w:r w:rsidRPr="00892E6C">
        <w:rPr>
          <w:rFonts w:ascii="Tahoma" w:hAnsi="Tahoma" w:cs="Tahoma"/>
          <w:iCs/>
          <w:sz w:val="22"/>
          <w:szCs w:val="22"/>
        </w:rPr>
        <w:t xml:space="preserve">Did you know </w:t>
      </w:r>
      <w:r w:rsidR="00511BC1" w:rsidRPr="00892E6C">
        <w:rPr>
          <w:rFonts w:ascii="Tahoma" w:hAnsi="Tahoma" w:cs="Tahoma"/>
          <w:iCs/>
          <w:sz w:val="22"/>
          <w:szCs w:val="22"/>
        </w:rPr>
        <w:t xml:space="preserve">Excellus BlueCross BlueShield </w:t>
      </w:r>
      <w:r w:rsidRPr="00892E6C">
        <w:rPr>
          <w:rFonts w:ascii="Tahoma" w:hAnsi="Tahoma" w:cs="Tahoma"/>
          <w:iCs/>
          <w:sz w:val="22"/>
          <w:szCs w:val="22"/>
        </w:rPr>
        <w:t>negotiates discounts with local doctors, specialists, and preferred providers to help you save on services? Ask your provider if they participate</w:t>
      </w:r>
      <w:r w:rsidR="00892E6C" w:rsidRPr="00892E6C">
        <w:rPr>
          <w:rFonts w:ascii="Tahoma" w:hAnsi="Tahoma" w:cs="Tahoma"/>
          <w:iCs/>
          <w:sz w:val="22"/>
          <w:szCs w:val="22"/>
        </w:rPr>
        <w:t xml:space="preserve"> with your plan.</w:t>
      </w:r>
      <w:r w:rsidR="00511BC1" w:rsidRPr="00892E6C">
        <w:rPr>
          <w:rFonts w:ascii="Tahoma" w:hAnsi="Tahoma" w:cs="Tahoma"/>
          <w:iCs/>
          <w:sz w:val="22"/>
          <w:szCs w:val="22"/>
        </w:rPr>
        <w:br/>
      </w:r>
    </w:p>
    <w:p w14:paraId="15E12498" w14:textId="5099A2B2" w:rsidR="00E359A6" w:rsidRPr="00892E6C" w:rsidRDefault="0000782B" w:rsidP="00892E6C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Compare and budget for costs  </w:t>
      </w:r>
      <w:r w:rsidR="00892E6C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4E74751E" w14:textId="5C10A6BE" w:rsidR="001A388B" w:rsidRDefault="00892E6C" w:rsidP="001A388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Fonts w:ascii="Tahoma" w:hAnsi="Tahoma" w:cs="Tahoma"/>
          <w:iCs/>
          <w:sz w:val="22"/>
          <w:szCs w:val="22"/>
        </w:rPr>
      </w:pPr>
      <w:r w:rsidRPr="001A388B">
        <w:rPr>
          <w:rFonts w:ascii="Tahoma" w:hAnsi="Tahoma" w:cs="Tahoma"/>
          <w:iCs/>
          <w:sz w:val="22"/>
          <w:szCs w:val="22"/>
        </w:rPr>
        <w:t>Your doctor’s missi</w:t>
      </w:r>
      <w:r w:rsidR="001A388B" w:rsidRPr="001A388B">
        <w:rPr>
          <w:rFonts w:ascii="Tahoma" w:hAnsi="Tahoma" w:cs="Tahoma"/>
          <w:iCs/>
          <w:sz w:val="22"/>
          <w:szCs w:val="22"/>
        </w:rPr>
        <w:t>on</w:t>
      </w:r>
      <w:r w:rsidRPr="001A388B">
        <w:rPr>
          <w:rFonts w:ascii="Tahoma" w:hAnsi="Tahoma" w:cs="Tahoma"/>
          <w:iCs/>
          <w:sz w:val="22"/>
          <w:szCs w:val="22"/>
        </w:rPr>
        <w:t xml:space="preserve"> is to keep you healthy.  They may be able to recommend lower-cost alternative</w:t>
      </w:r>
      <w:r w:rsidR="0000782B">
        <w:rPr>
          <w:rFonts w:ascii="Tahoma" w:hAnsi="Tahoma" w:cs="Tahoma"/>
          <w:iCs/>
          <w:sz w:val="22"/>
          <w:szCs w:val="22"/>
        </w:rPr>
        <w:t xml:space="preserve"> procedures </w:t>
      </w:r>
      <w:r w:rsidRPr="001A388B">
        <w:rPr>
          <w:rFonts w:ascii="Tahoma" w:hAnsi="Tahoma" w:cs="Tahoma"/>
          <w:iCs/>
          <w:sz w:val="22"/>
          <w:szCs w:val="22"/>
        </w:rPr>
        <w:t>or payment plan</w:t>
      </w:r>
      <w:r w:rsidR="001A388B">
        <w:rPr>
          <w:rFonts w:ascii="Tahoma" w:hAnsi="Tahoma" w:cs="Tahoma"/>
          <w:iCs/>
          <w:sz w:val="22"/>
          <w:szCs w:val="22"/>
        </w:rPr>
        <w:t>s</w:t>
      </w:r>
      <w:r w:rsidRPr="001A388B">
        <w:rPr>
          <w:rFonts w:ascii="Tahoma" w:hAnsi="Tahoma" w:cs="Tahoma"/>
          <w:iCs/>
          <w:sz w:val="22"/>
          <w:szCs w:val="22"/>
        </w:rPr>
        <w:t xml:space="preserve"> that could work with your budget</w:t>
      </w:r>
      <w:r w:rsidR="0000782B">
        <w:rPr>
          <w:rFonts w:ascii="Tahoma" w:hAnsi="Tahoma" w:cs="Tahoma"/>
          <w:iCs/>
          <w:sz w:val="22"/>
          <w:szCs w:val="22"/>
        </w:rPr>
        <w:t>.</w:t>
      </w:r>
      <w:r w:rsidR="001A388B">
        <w:rPr>
          <w:rFonts w:ascii="Tahoma" w:hAnsi="Tahoma" w:cs="Tahoma"/>
          <w:iCs/>
          <w:sz w:val="22"/>
          <w:szCs w:val="22"/>
        </w:rPr>
        <w:br/>
      </w:r>
    </w:p>
    <w:p w14:paraId="31DF0FDA" w14:textId="2FF01E1B" w:rsidR="0000782B" w:rsidRPr="0000782B" w:rsidRDefault="0000782B" w:rsidP="00007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Style w:val="Hyperlink"/>
          <w:rFonts w:ascii="Tahoma" w:hAnsi="Tahoma" w:cs="Tahoma"/>
          <w:iCs/>
          <w:color w:val="auto"/>
          <w:sz w:val="22"/>
          <w:szCs w:val="22"/>
          <w:u w:val="none"/>
        </w:rPr>
      </w:pPr>
      <w:r w:rsidRPr="001A388B">
        <w:rPr>
          <w:rFonts w:ascii="Tahoma" w:hAnsi="Tahoma" w:cs="Tahoma"/>
          <w:iCs/>
          <w:sz w:val="22"/>
          <w:szCs w:val="22"/>
        </w:rPr>
        <w:t>Excellus BCBS has a</w:t>
      </w:r>
      <w:r>
        <w:rPr>
          <w:rFonts w:ascii="Tahoma" w:hAnsi="Tahoma" w:cs="Tahoma"/>
          <w:iCs/>
          <w:sz w:val="22"/>
          <w:szCs w:val="22"/>
        </w:rPr>
        <w:t>n</w:t>
      </w:r>
      <w:r w:rsidRPr="001A388B"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 xml:space="preserve">Estimate Medical Costs </w:t>
      </w:r>
      <w:r w:rsidRPr="001A388B">
        <w:rPr>
          <w:rFonts w:ascii="Tahoma" w:hAnsi="Tahoma" w:cs="Tahoma"/>
          <w:iCs/>
          <w:sz w:val="22"/>
          <w:szCs w:val="22"/>
        </w:rPr>
        <w:t>tool t</w:t>
      </w:r>
      <w:r>
        <w:rPr>
          <w:rFonts w:ascii="Tahoma" w:hAnsi="Tahoma" w:cs="Tahoma"/>
          <w:iCs/>
          <w:sz w:val="22"/>
          <w:szCs w:val="22"/>
        </w:rPr>
        <w:t>hat can</w:t>
      </w:r>
      <w:r w:rsidRPr="001A388B">
        <w:rPr>
          <w:rFonts w:ascii="Tahoma" w:hAnsi="Tahoma" w:cs="Tahoma"/>
          <w:iCs/>
          <w:sz w:val="22"/>
          <w:szCs w:val="22"/>
        </w:rPr>
        <w:t xml:space="preserve"> help </w:t>
      </w:r>
      <w:r>
        <w:rPr>
          <w:rFonts w:ascii="Tahoma" w:hAnsi="Tahoma" w:cs="Tahoma"/>
          <w:iCs/>
          <w:sz w:val="22"/>
          <w:szCs w:val="22"/>
        </w:rPr>
        <w:t xml:space="preserve">you plan, compare costs and budget for care. This can help to inform you and </w:t>
      </w:r>
      <w:r w:rsidR="0064589D">
        <w:rPr>
          <w:rFonts w:ascii="Tahoma" w:hAnsi="Tahoma" w:cs="Tahoma"/>
          <w:iCs/>
          <w:sz w:val="22"/>
          <w:szCs w:val="22"/>
        </w:rPr>
        <w:t>help you with dialogues w</w:t>
      </w:r>
      <w:r>
        <w:rPr>
          <w:rFonts w:ascii="Tahoma" w:hAnsi="Tahoma" w:cs="Tahoma"/>
          <w:iCs/>
          <w:sz w:val="22"/>
          <w:szCs w:val="22"/>
        </w:rPr>
        <w:t xml:space="preserve">ith your care provider.  </w:t>
      </w:r>
      <w:hyperlink r:id="rId29" w:history="1">
        <w:r w:rsidRPr="001A388B">
          <w:rPr>
            <w:rStyle w:val="Hyperlink"/>
            <w:rFonts w:ascii="Tahoma" w:hAnsi="Tahoma" w:cs="Tahoma"/>
            <w:sz w:val="22"/>
            <w:szCs w:val="22"/>
          </w:rPr>
          <w:t>Take a Tour</w:t>
        </w:r>
      </w:hyperlink>
      <w:r>
        <w:rPr>
          <w:rStyle w:val="Hyperlink"/>
          <w:rFonts w:ascii="Tahoma" w:hAnsi="Tahoma" w:cs="Tahoma"/>
          <w:sz w:val="22"/>
          <w:szCs w:val="22"/>
        </w:rPr>
        <w:br/>
      </w:r>
    </w:p>
    <w:p w14:paraId="2E53F9DA" w14:textId="3A11521F" w:rsidR="00E468CF" w:rsidRDefault="0000782B" w:rsidP="00007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We don’t recommend putting off healthcare that is necessary, but it may be helpful to</w:t>
      </w:r>
      <w:r w:rsidR="00763E1F">
        <w:rPr>
          <w:rFonts w:ascii="Tahoma" w:hAnsi="Tahoma" w:cs="Tahoma"/>
          <w:iCs/>
          <w:sz w:val="22"/>
          <w:szCs w:val="22"/>
        </w:rPr>
        <w:t xml:space="preserve"> keep</w:t>
      </w:r>
      <w:r>
        <w:rPr>
          <w:rFonts w:ascii="Tahoma" w:hAnsi="Tahoma" w:cs="Tahoma"/>
          <w:iCs/>
          <w:sz w:val="22"/>
          <w:szCs w:val="22"/>
        </w:rPr>
        <w:t xml:space="preserve"> track of your spending against your annual deductible and to consider any cost benefit based on timing of a visit or procedure.</w:t>
      </w:r>
      <w:r w:rsidR="0064589D">
        <w:rPr>
          <w:rFonts w:ascii="Tahoma" w:hAnsi="Tahoma" w:cs="Tahoma"/>
          <w:iCs/>
          <w:sz w:val="22"/>
          <w:szCs w:val="22"/>
        </w:rPr>
        <w:t xml:space="preserve">  </w:t>
      </w:r>
      <w:r w:rsidR="00E468CF">
        <w:rPr>
          <w:rFonts w:ascii="Tahoma" w:hAnsi="Tahoma" w:cs="Tahoma"/>
          <w:iCs/>
          <w:sz w:val="22"/>
          <w:szCs w:val="22"/>
        </w:rPr>
        <w:t xml:space="preserve">You may choose </w:t>
      </w:r>
      <w:r w:rsidR="0064589D">
        <w:rPr>
          <w:rFonts w:ascii="Tahoma" w:hAnsi="Tahoma" w:cs="Tahoma"/>
          <w:iCs/>
          <w:sz w:val="22"/>
          <w:szCs w:val="22"/>
        </w:rPr>
        <w:t xml:space="preserve">to </w:t>
      </w:r>
      <w:r w:rsidR="00E468CF">
        <w:rPr>
          <w:rFonts w:ascii="Tahoma" w:hAnsi="Tahoma" w:cs="Tahoma"/>
          <w:iCs/>
          <w:sz w:val="22"/>
          <w:szCs w:val="22"/>
        </w:rPr>
        <w:t>schedule covered elective procedures</w:t>
      </w:r>
      <w:r w:rsidR="0064589D">
        <w:rPr>
          <w:rFonts w:ascii="Tahoma" w:hAnsi="Tahoma" w:cs="Tahoma"/>
          <w:iCs/>
          <w:sz w:val="22"/>
          <w:szCs w:val="22"/>
        </w:rPr>
        <w:t xml:space="preserve"> </w:t>
      </w:r>
      <w:r w:rsidR="00E468CF">
        <w:rPr>
          <w:rFonts w:ascii="Tahoma" w:hAnsi="Tahoma" w:cs="Tahoma"/>
          <w:iCs/>
          <w:sz w:val="22"/>
          <w:szCs w:val="22"/>
        </w:rPr>
        <w:t xml:space="preserve">after your deductible is met as it may mean less out of pocket cost. </w:t>
      </w:r>
      <w:r w:rsidR="00E468CF">
        <w:rPr>
          <w:rFonts w:ascii="Tahoma" w:hAnsi="Tahoma" w:cs="Tahoma"/>
          <w:iCs/>
          <w:sz w:val="22"/>
          <w:szCs w:val="22"/>
        </w:rPr>
        <w:br/>
      </w:r>
    </w:p>
    <w:p w14:paraId="2C78D920" w14:textId="402320FF" w:rsidR="00E359A6" w:rsidRPr="001A388B" w:rsidRDefault="00E359A6" w:rsidP="001A388B">
      <w:pPr>
        <w:rPr>
          <w:rFonts w:ascii="Tahoma" w:hAnsi="Tahoma" w:cs="Tahoma"/>
          <w:b/>
          <w:bCs/>
          <w:iCs/>
          <w:sz w:val="22"/>
          <w:szCs w:val="22"/>
        </w:rPr>
      </w:pPr>
      <w:r w:rsidRPr="001A388B">
        <w:rPr>
          <w:rFonts w:ascii="Tahoma" w:hAnsi="Tahoma" w:cs="Tahoma"/>
          <w:b/>
          <w:bCs/>
          <w:iCs/>
          <w:sz w:val="22"/>
          <w:szCs w:val="22"/>
        </w:rPr>
        <w:t>Ask if generics could be right for you</w:t>
      </w:r>
    </w:p>
    <w:p w14:paraId="2B3597E7" w14:textId="77777777" w:rsidR="001A388B" w:rsidRDefault="001A388B" w:rsidP="00E359A6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</w:p>
    <w:p w14:paraId="410E074A" w14:textId="5B0539D9" w:rsidR="001A388B" w:rsidRDefault="00E359A6" w:rsidP="001A388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  <w:r w:rsidRPr="001A388B">
        <w:rPr>
          <w:rFonts w:ascii="Tahoma" w:hAnsi="Tahoma" w:cs="Tahoma"/>
          <w:iCs/>
          <w:sz w:val="22"/>
          <w:szCs w:val="22"/>
        </w:rPr>
        <w:t xml:space="preserve">Generic medications </w:t>
      </w:r>
      <w:r w:rsidR="00F928B5">
        <w:rPr>
          <w:rFonts w:ascii="Tahoma" w:hAnsi="Tahoma" w:cs="Tahoma"/>
          <w:iCs/>
          <w:sz w:val="22"/>
          <w:szCs w:val="22"/>
        </w:rPr>
        <w:t xml:space="preserve">often work the </w:t>
      </w:r>
      <w:r w:rsidRPr="001A388B">
        <w:rPr>
          <w:rFonts w:ascii="Tahoma" w:hAnsi="Tahoma" w:cs="Tahoma"/>
          <w:iCs/>
          <w:sz w:val="22"/>
          <w:szCs w:val="22"/>
        </w:rPr>
        <w:t xml:space="preserve">same </w:t>
      </w:r>
      <w:r w:rsidR="00F928B5">
        <w:rPr>
          <w:rFonts w:ascii="Tahoma" w:hAnsi="Tahoma" w:cs="Tahoma"/>
          <w:iCs/>
          <w:sz w:val="22"/>
          <w:szCs w:val="22"/>
        </w:rPr>
        <w:t>way</w:t>
      </w:r>
      <w:r w:rsidR="00F928B5" w:rsidRP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>as the</w:t>
      </w:r>
      <w:r w:rsidR="00F928B5">
        <w:rPr>
          <w:rFonts w:ascii="Tahoma" w:hAnsi="Tahoma" w:cs="Tahoma"/>
          <w:iCs/>
          <w:sz w:val="22"/>
          <w:szCs w:val="22"/>
        </w:rPr>
        <w:t>ir</w:t>
      </w:r>
      <w:r w:rsidRPr="001A388B">
        <w:rPr>
          <w:rFonts w:ascii="Tahoma" w:hAnsi="Tahoma" w:cs="Tahoma"/>
          <w:iCs/>
          <w:sz w:val="22"/>
          <w:szCs w:val="22"/>
        </w:rPr>
        <w:t xml:space="preserve"> name brand</w:t>
      </w:r>
      <w:r w:rsidR="00F928B5">
        <w:rPr>
          <w:rFonts w:ascii="Tahoma" w:hAnsi="Tahoma" w:cs="Tahoma"/>
          <w:iCs/>
          <w:sz w:val="22"/>
          <w:szCs w:val="22"/>
        </w:rPr>
        <w:t xml:space="preserve"> alternative</w:t>
      </w:r>
      <w:r w:rsidRPr="001A388B">
        <w:rPr>
          <w:rFonts w:ascii="Tahoma" w:hAnsi="Tahoma" w:cs="Tahoma"/>
          <w:iCs/>
          <w:sz w:val="22"/>
          <w:szCs w:val="22"/>
        </w:rPr>
        <w:t>, but for less money. Ask your doctor if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 xml:space="preserve">there's a generic or if they have any samples or </w:t>
      </w:r>
      <w:r w:rsidR="00F928B5" w:rsidRPr="001A388B">
        <w:rPr>
          <w:rFonts w:ascii="Tahoma" w:hAnsi="Tahoma" w:cs="Tahoma"/>
          <w:iCs/>
          <w:sz w:val="22"/>
          <w:szCs w:val="22"/>
        </w:rPr>
        <w:t>coupons,</w:t>
      </w:r>
      <w:r w:rsidRPr="001A388B">
        <w:rPr>
          <w:rFonts w:ascii="Tahoma" w:hAnsi="Tahoma" w:cs="Tahoma"/>
          <w:iCs/>
          <w:sz w:val="22"/>
          <w:szCs w:val="22"/>
        </w:rPr>
        <w:t xml:space="preserve"> they can give you. Your pharmacist might also have a recommendation.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</w:p>
    <w:p w14:paraId="656F841B" w14:textId="7BB3A8CC" w:rsidR="001A388B" w:rsidRDefault="001A388B" w:rsidP="001A388B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</w:p>
    <w:p w14:paraId="40BCE4BB" w14:textId="53434446" w:rsidR="0018792E" w:rsidRPr="0018792E" w:rsidRDefault="0000782B" w:rsidP="0018792E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We hope you find these tips useful.  </w:t>
      </w:r>
    </w:p>
    <w:sectPr w:rsidR="0018792E" w:rsidRPr="0018792E" w:rsidSect="007656A3">
      <w:headerReference w:type="default" r:id="rId30"/>
      <w:footerReference w:type="default" r:id="rId3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D474" w14:textId="77777777" w:rsidR="00682677" w:rsidRDefault="00682677" w:rsidP="00354A9B">
      <w:r>
        <w:separator/>
      </w:r>
    </w:p>
  </w:endnote>
  <w:endnote w:type="continuationSeparator" w:id="0">
    <w:p w14:paraId="743CB32A" w14:textId="77777777" w:rsidR="00682677" w:rsidRDefault="00682677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rta W01 Regular">
    <w:altName w:val="Calibri"/>
    <w:charset w:val="00"/>
    <w:family w:val="auto"/>
    <w:pitch w:val="default"/>
  </w:font>
  <w:font w:name="Averta W01 Bold">
    <w:altName w:val="Calibri"/>
    <w:charset w:val="00"/>
    <w:family w:val="auto"/>
    <w:pitch w:val="default"/>
  </w:font>
  <w:font w:name="Averta W01 RegularItalic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551E33" w:rsidRDefault="00551E33" w:rsidP="00A64AD3">
    <w:pPr>
      <w:pStyle w:val="Default"/>
    </w:pPr>
  </w:p>
  <w:p w14:paraId="22433162" w14:textId="09AC67D9" w:rsidR="00551E33" w:rsidRPr="00A64AD3" w:rsidRDefault="00551E3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</w:t>
    </w:r>
    <w:r w:rsidR="00E04A34">
      <w:rPr>
        <w:rFonts w:ascii="Tahoma" w:hAnsi="Tahoma" w:cs="Tahoma"/>
        <w:color w:val="221E1F"/>
        <w:sz w:val="12"/>
        <w:szCs w:val="12"/>
      </w:rPr>
      <w:t>2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9832" w14:textId="77777777" w:rsidR="00682677" w:rsidRDefault="00682677" w:rsidP="00354A9B">
      <w:r>
        <w:separator/>
      </w:r>
    </w:p>
  </w:footnote>
  <w:footnote w:type="continuationSeparator" w:id="0">
    <w:p w14:paraId="6D44DD4C" w14:textId="77777777" w:rsidR="00682677" w:rsidRDefault="00682677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06EDC66E" w:rsidR="00551E33" w:rsidRDefault="00551E33" w:rsidP="00E65421">
    <w:pPr>
      <w:pStyle w:val="Header"/>
      <w:tabs>
        <w:tab w:val="clear" w:pos="4320"/>
        <w:tab w:val="center" w:pos="3870"/>
      </w:tabs>
      <w:ind w:left="4140"/>
    </w:pPr>
    <w:del w:id="0" w:author="Michelle Diehl" w:date="2023-01-06T15:06:00Z">
      <w:r w:rsidDel="00E04A34">
        <w:rPr>
          <w:noProof/>
        </w:rPr>
        <w:drawing>
          <wp:anchor distT="0" distB="0" distL="114300" distR="114300" simplePos="0" relativeHeight="251658240" behindDoc="0" locked="0" layoutInCell="1" allowOverlap="1" wp14:anchorId="514FEC92" wp14:editId="4D4C5E76">
            <wp:simplePos x="0" y="0"/>
            <wp:positionH relativeFrom="column">
              <wp:posOffset>4427220</wp:posOffset>
            </wp:positionH>
            <wp:positionV relativeFrom="paragraph">
              <wp:posOffset>-93345</wp:posOffset>
            </wp:positionV>
            <wp:extent cx="1663065" cy="3181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B81"/>
    <w:multiLevelType w:val="multilevel"/>
    <w:tmpl w:val="2300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27C59"/>
    <w:multiLevelType w:val="hybridMultilevel"/>
    <w:tmpl w:val="3434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70EF"/>
    <w:multiLevelType w:val="hybridMultilevel"/>
    <w:tmpl w:val="2E9C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04B1"/>
    <w:multiLevelType w:val="hybridMultilevel"/>
    <w:tmpl w:val="779610A2"/>
    <w:lvl w:ilvl="0" w:tplc="90D24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E55F0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41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EAC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DCD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E3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24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62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006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696D4A"/>
    <w:multiLevelType w:val="hybridMultilevel"/>
    <w:tmpl w:val="913E9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B7EB4"/>
    <w:multiLevelType w:val="hybridMultilevel"/>
    <w:tmpl w:val="2F461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C7C7B"/>
    <w:multiLevelType w:val="hybridMultilevel"/>
    <w:tmpl w:val="BAE2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184E83"/>
    <w:multiLevelType w:val="hybridMultilevel"/>
    <w:tmpl w:val="337A5C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13693"/>
    <w:multiLevelType w:val="hybridMultilevel"/>
    <w:tmpl w:val="AC3E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60220"/>
    <w:multiLevelType w:val="multilevel"/>
    <w:tmpl w:val="453E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336806"/>
    <w:multiLevelType w:val="multilevel"/>
    <w:tmpl w:val="036A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33315D"/>
    <w:multiLevelType w:val="hybridMultilevel"/>
    <w:tmpl w:val="F6E2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94352"/>
    <w:multiLevelType w:val="hybridMultilevel"/>
    <w:tmpl w:val="2A3E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B6E7E"/>
    <w:multiLevelType w:val="hybridMultilevel"/>
    <w:tmpl w:val="5732A36E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C0570"/>
    <w:multiLevelType w:val="hybridMultilevel"/>
    <w:tmpl w:val="B4AE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02A19"/>
    <w:multiLevelType w:val="hybridMultilevel"/>
    <w:tmpl w:val="780C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33F6F"/>
    <w:multiLevelType w:val="hybridMultilevel"/>
    <w:tmpl w:val="B31497B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2E312B"/>
    <w:multiLevelType w:val="hybridMultilevel"/>
    <w:tmpl w:val="E2821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4B300B"/>
    <w:multiLevelType w:val="hybridMultilevel"/>
    <w:tmpl w:val="6CFEB21A"/>
    <w:lvl w:ilvl="0" w:tplc="66485A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00204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6E5D4C"/>
    <w:multiLevelType w:val="hybridMultilevel"/>
    <w:tmpl w:val="56DC89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2231E"/>
    <w:multiLevelType w:val="hybridMultilevel"/>
    <w:tmpl w:val="504C0BEC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81C3A"/>
    <w:multiLevelType w:val="hybridMultilevel"/>
    <w:tmpl w:val="10C81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9DB17B7"/>
    <w:multiLevelType w:val="hybridMultilevel"/>
    <w:tmpl w:val="5AF2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96B7B"/>
    <w:multiLevelType w:val="multilevel"/>
    <w:tmpl w:val="2218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1C3FDE"/>
    <w:multiLevelType w:val="multilevel"/>
    <w:tmpl w:val="D8F4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13"/>
  </w:num>
  <w:num w:numId="5">
    <w:abstractNumId w:val="7"/>
  </w:num>
  <w:num w:numId="6">
    <w:abstractNumId w:val="10"/>
  </w:num>
  <w:num w:numId="7">
    <w:abstractNumId w:val="22"/>
  </w:num>
  <w:num w:numId="8">
    <w:abstractNumId w:val="25"/>
  </w:num>
  <w:num w:numId="9">
    <w:abstractNumId w:val="6"/>
  </w:num>
  <w:num w:numId="10">
    <w:abstractNumId w:val="23"/>
  </w:num>
  <w:num w:numId="11">
    <w:abstractNumId w:val="4"/>
  </w:num>
  <w:num w:numId="12">
    <w:abstractNumId w:val="26"/>
  </w:num>
  <w:num w:numId="13">
    <w:abstractNumId w:val="16"/>
  </w:num>
  <w:num w:numId="14">
    <w:abstractNumId w:val="14"/>
  </w:num>
  <w:num w:numId="15">
    <w:abstractNumId w:val="17"/>
  </w:num>
  <w:num w:numId="16">
    <w:abstractNumId w:val="15"/>
  </w:num>
  <w:num w:numId="17">
    <w:abstractNumId w:val="3"/>
  </w:num>
  <w:num w:numId="18">
    <w:abstractNumId w:val="2"/>
  </w:num>
  <w:num w:numId="19">
    <w:abstractNumId w:val="19"/>
  </w:num>
  <w:num w:numId="20">
    <w:abstractNumId w:val="27"/>
  </w:num>
  <w:num w:numId="21">
    <w:abstractNumId w:val="21"/>
  </w:num>
  <w:num w:numId="22">
    <w:abstractNumId w:val="29"/>
  </w:num>
  <w:num w:numId="23">
    <w:abstractNumId w:val="8"/>
  </w:num>
  <w:num w:numId="24">
    <w:abstractNumId w:val="5"/>
  </w:num>
  <w:num w:numId="25">
    <w:abstractNumId w:val="9"/>
  </w:num>
  <w:num w:numId="26">
    <w:abstractNumId w:val="1"/>
  </w:num>
  <w:num w:numId="27">
    <w:abstractNumId w:val="18"/>
  </w:num>
  <w:num w:numId="28">
    <w:abstractNumId w:val="11"/>
  </w:num>
  <w:num w:numId="29">
    <w:abstractNumId w:val="12"/>
  </w:num>
  <w:num w:numId="30">
    <w:abstractNumId w:val="0"/>
  </w:num>
  <w:num w:numId="31">
    <w:abstractNumId w:val="31"/>
  </w:num>
  <w:num w:numId="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Diehl">
    <w15:presenceInfo w15:providerId="AD" w15:userId="S::mdiehl@excellus.com::9f284bd9-0c2e-4f65-a507-7ce2cd707a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A6"/>
    <w:rsid w:val="00003CDD"/>
    <w:rsid w:val="0000782B"/>
    <w:rsid w:val="000109B4"/>
    <w:rsid w:val="00021B22"/>
    <w:rsid w:val="0002496D"/>
    <w:rsid w:val="0003086E"/>
    <w:rsid w:val="00060B11"/>
    <w:rsid w:val="0008244B"/>
    <w:rsid w:val="0008373E"/>
    <w:rsid w:val="00093CAB"/>
    <w:rsid w:val="00093EBC"/>
    <w:rsid w:val="00095437"/>
    <w:rsid w:val="00097C01"/>
    <w:rsid w:val="000C6384"/>
    <w:rsid w:val="000C7519"/>
    <w:rsid w:val="000D1455"/>
    <w:rsid w:val="000E05D4"/>
    <w:rsid w:val="000E1F04"/>
    <w:rsid w:val="000E2E87"/>
    <w:rsid w:val="000F2362"/>
    <w:rsid w:val="00101EB3"/>
    <w:rsid w:val="0010568B"/>
    <w:rsid w:val="00112288"/>
    <w:rsid w:val="00131C62"/>
    <w:rsid w:val="001404E7"/>
    <w:rsid w:val="001515BB"/>
    <w:rsid w:val="00151950"/>
    <w:rsid w:val="00166358"/>
    <w:rsid w:val="0018792E"/>
    <w:rsid w:val="00190E05"/>
    <w:rsid w:val="001A250C"/>
    <w:rsid w:val="001A388B"/>
    <w:rsid w:val="001B171D"/>
    <w:rsid w:val="001B2CFD"/>
    <w:rsid w:val="001C1350"/>
    <w:rsid w:val="001C77E8"/>
    <w:rsid w:val="001D2281"/>
    <w:rsid w:val="001D4E27"/>
    <w:rsid w:val="001D5621"/>
    <w:rsid w:val="001E58D5"/>
    <w:rsid w:val="00200772"/>
    <w:rsid w:val="0020226F"/>
    <w:rsid w:val="002040E3"/>
    <w:rsid w:val="00205E94"/>
    <w:rsid w:val="00206A46"/>
    <w:rsid w:val="002129F9"/>
    <w:rsid w:val="002170A1"/>
    <w:rsid w:val="00226F6E"/>
    <w:rsid w:val="00240D80"/>
    <w:rsid w:val="0024219A"/>
    <w:rsid w:val="002705EE"/>
    <w:rsid w:val="00280A4E"/>
    <w:rsid w:val="002814A3"/>
    <w:rsid w:val="0029177B"/>
    <w:rsid w:val="002B558C"/>
    <w:rsid w:val="002B64BF"/>
    <w:rsid w:val="002B763D"/>
    <w:rsid w:val="002C1257"/>
    <w:rsid w:val="00302D07"/>
    <w:rsid w:val="003057B1"/>
    <w:rsid w:val="00326EEC"/>
    <w:rsid w:val="00334177"/>
    <w:rsid w:val="00341A77"/>
    <w:rsid w:val="00342FB6"/>
    <w:rsid w:val="00354A9B"/>
    <w:rsid w:val="00362F7D"/>
    <w:rsid w:val="00367E4E"/>
    <w:rsid w:val="00383CC2"/>
    <w:rsid w:val="00386AF4"/>
    <w:rsid w:val="003905D7"/>
    <w:rsid w:val="003B28D2"/>
    <w:rsid w:val="003D0CA8"/>
    <w:rsid w:val="003D5B80"/>
    <w:rsid w:val="003E2EEC"/>
    <w:rsid w:val="003F784A"/>
    <w:rsid w:val="00422446"/>
    <w:rsid w:val="00424DE8"/>
    <w:rsid w:val="00436ED9"/>
    <w:rsid w:val="0044131A"/>
    <w:rsid w:val="004522FE"/>
    <w:rsid w:val="00452AFF"/>
    <w:rsid w:val="004709CA"/>
    <w:rsid w:val="00471E35"/>
    <w:rsid w:val="004A2CD1"/>
    <w:rsid w:val="004D4063"/>
    <w:rsid w:val="004F1D20"/>
    <w:rsid w:val="004F4B30"/>
    <w:rsid w:val="00500265"/>
    <w:rsid w:val="00511BC1"/>
    <w:rsid w:val="00521D44"/>
    <w:rsid w:val="00527C0F"/>
    <w:rsid w:val="00532A2D"/>
    <w:rsid w:val="00551E33"/>
    <w:rsid w:val="00561D93"/>
    <w:rsid w:val="00574BEC"/>
    <w:rsid w:val="0059694A"/>
    <w:rsid w:val="00596D19"/>
    <w:rsid w:val="005A7978"/>
    <w:rsid w:val="005C00DD"/>
    <w:rsid w:val="005D456B"/>
    <w:rsid w:val="005F67D5"/>
    <w:rsid w:val="0060053D"/>
    <w:rsid w:val="00600C94"/>
    <w:rsid w:val="0064589D"/>
    <w:rsid w:val="00651994"/>
    <w:rsid w:val="00660AF0"/>
    <w:rsid w:val="0066105A"/>
    <w:rsid w:val="00666686"/>
    <w:rsid w:val="00672AF1"/>
    <w:rsid w:val="00676CB6"/>
    <w:rsid w:val="00682677"/>
    <w:rsid w:val="00685B73"/>
    <w:rsid w:val="0069246A"/>
    <w:rsid w:val="006976D7"/>
    <w:rsid w:val="006A2B19"/>
    <w:rsid w:val="006A5883"/>
    <w:rsid w:val="006B1F0D"/>
    <w:rsid w:val="006B4AD5"/>
    <w:rsid w:val="006C0D44"/>
    <w:rsid w:val="006D2986"/>
    <w:rsid w:val="006E0DA5"/>
    <w:rsid w:val="006E7AC7"/>
    <w:rsid w:val="006F1F73"/>
    <w:rsid w:val="006F3F52"/>
    <w:rsid w:val="00706E90"/>
    <w:rsid w:val="007410DC"/>
    <w:rsid w:val="00744117"/>
    <w:rsid w:val="00763E1F"/>
    <w:rsid w:val="007656A3"/>
    <w:rsid w:val="00766375"/>
    <w:rsid w:val="00770DBA"/>
    <w:rsid w:val="00772B88"/>
    <w:rsid w:val="00773841"/>
    <w:rsid w:val="007A30C2"/>
    <w:rsid w:val="007A38AA"/>
    <w:rsid w:val="007A44FE"/>
    <w:rsid w:val="007A57D4"/>
    <w:rsid w:val="007D1519"/>
    <w:rsid w:val="00813BDB"/>
    <w:rsid w:val="00825C71"/>
    <w:rsid w:val="00834608"/>
    <w:rsid w:val="008367A8"/>
    <w:rsid w:val="00842FA4"/>
    <w:rsid w:val="00892E6C"/>
    <w:rsid w:val="00896727"/>
    <w:rsid w:val="008B1351"/>
    <w:rsid w:val="008C0D7C"/>
    <w:rsid w:val="008E13EF"/>
    <w:rsid w:val="00902156"/>
    <w:rsid w:val="00905A93"/>
    <w:rsid w:val="00923A1A"/>
    <w:rsid w:val="00947AF0"/>
    <w:rsid w:val="009602C3"/>
    <w:rsid w:val="009642FE"/>
    <w:rsid w:val="0097452B"/>
    <w:rsid w:val="00980AC9"/>
    <w:rsid w:val="00983D3D"/>
    <w:rsid w:val="009A33E5"/>
    <w:rsid w:val="009A36BE"/>
    <w:rsid w:val="009B6502"/>
    <w:rsid w:val="009C73FF"/>
    <w:rsid w:val="009D09E4"/>
    <w:rsid w:val="009D54BC"/>
    <w:rsid w:val="009E128E"/>
    <w:rsid w:val="00A02FB0"/>
    <w:rsid w:val="00A354BA"/>
    <w:rsid w:val="00A37F1E"/>
    <w:rsid w:val="00A42094"/>
    <w:rsid w:val="00A5592B"/>
    <w:rsid w:val="00A626CB"/>
    <w:rsid w:val="00A64AD3"/>
    <w:rsid w:val="00A71804"/>
    <w:rsid w:val="00A71ABB"/>
    <w:rsid w:val="00AD56E7"/>
    <w:rsid w:val="00AE1379"/>
    <w:rsid w:val="00AE47DB"/>
    <w:rsid w:val="00AF5909"/>
    <w:rsid w:val="00B02689"/>
    <w:rsid w:val="00B03264"/>
    <w:rsid w:val="00B139FF"/>
    <w:rsid w:val="00B23DE9"/>
    <w:rsid w:val="00B32931"/>
    <w:rsid w:val="00B34E08"/>
    <w:rsid w:val="00B47D88"/>
    <w:rsid w:val="00B54886"/>
    <w:rsid w:val="00B54F09"/>
    <w:rsid w:val="00B6452C"/>
    <w:rsid w:val="00B65ACA"/>
    <w:rsid w:val="00B669BB"/>
    <w:rsid w:val="00B719CE"/>
    <w:rsid w:val="00B749D7"/>
    <w:rsid w:val="00B964E8"/>
    <w:rsid w:val="00BA5415"/>
    <w:rsid w:val="00BD6D25"/>
    <w:rsid w:val="00BE2779"/>
    <w:rsid w:val="00C0065D"/>
    <w:rsid w:val="00C04EE0"/>
    <w:rsid w:val="00C0535A"/>
    <w:rsid w:val="00C33D5F"/>
    <w:rsid w:val="00C41DB1"/>
    <w:rsid w:val="00C44E39"/>
    <w:rsid w:val="00C47849"/>
    <w:rsid w:val="00C5610E"/>
    <w:rsid w:val="00C579C2"/>
    <w:rsid w:val="00C6278A"/>
    <w:rsid w:val="00C6292F"/>
    <w:rsid w:val="00C75DE4"/>
    <w:rsid w:val="00C760E4"/>
    <w:rsid w:val="00C765CF"/>
    <w:rsid w:val="00C8098E"/>
    <w:rsid w:val="00C81949"/>
    <w:rsid w:val="00C93E3D"/>
    <w:rsid w:val="00CA1972"/>
    <w:rsid w:val="00CA61BF"/>
    <w:rsid w:val="00CD1523"/>
    <w:rsid w:val="00CD1AF3"/>
    <w:rsid w:val="00CD5BDA"/>
    <w:rsid w:val="00CD60CF"/>
    <w:rsid w:val="00CF3ADB"/>
    <w:rsid w:val="00CF6DD3"/>
    <w:rsid w:val="00D044DD"/>
    <w:rsid w:val="00D276F4"/>
    <w:rsid w:val="00D362A9"/>
    <w:rsid w:val="00D61049"/>
    <w:rsid w:val="00D708BC"/>
    <w:rsid w:val="00D7269D"/>
    <w:rsid w:val="00D76343"/>
    <w:rsid w:val="00D77CB4"/>
    <w:rsid w:val="00D83BB6"/>
    <w:rsid w:val="00DC371E"/>
    <w:rsid w:val="00DD2080"/>
    <w:rsid w:val="00DD3D46"/>
    <w:rsid w:val="00DD5FF2"/>
    <w:rsid w:val="00DF0C23"/>
    <w:rsid w:val="00E04A34"/>
    <w:rsid w:val="00E05F7F"/>
    <w:rsid w:val="00E22F21"/>
    <w:rsid w:val="00E23E83"/>
    <w:rsid w:val="00E2584F"/>
    <w:rsid w:val="00E27559"/>
    <w:rsid w:val="00E359A6"/>
    <w:rsid w:val="00E42461"/>
    <w:rsid w:val="00E43FA6"/>
    <w:rsid w:val="00E468CF"/>
    <w:rsid w:val="00E510EB"/>
    <w:rsid w:val="00E53AAD"/>
    <w:rsid w:val="00E65421"/>
    <w:rsid w:val="00E76196"/>
    <w:rsid w:val="00E82DA5"/>
    <w:rsid w:val="00EA0F6B"/>
    <w:rsid w:val="00EA46E2"/>
    <w:rsid w:val="00EA7563"/>
    <w:rsid w:val="00EB4EC4"/>
    <w:rsid w:val="00EB53F3"/>
    <w:rsid w:val="00EB5ED3"/>
    <w:rsid w:val="00EC10E7"/>
    <w:rsid w:val="00EC54D3"/>
    <w:rsid w:val="00EC61CF"/>
    <w:rsid w:val="00ED729E"/>
    <w:rsid w:val="00EF5435"/>
    <w:rsid w:val="00F14B8B"/>
    <w:rsid w:val="00F2405D"/>
    <w:rsid w:val="00F4643C"/>
    <w:rsid w:val="00F53D54"/>
    <w:rsid w:val="00F555B7"/>
    <w:rsid w:val="00F56FE0"/>
    <w:rsid w:val="00F57524"/>
    <w:rsid w:val="00F770F6"/>
    <w:rsid w:val="00F928B5"/>
    <w:rsid w:val="00F95523"/>
    <w:rsid w:val="00FA0760"/>
    <w:rsid w:val="00FB5D29"/>
    <w:rsid w:val="00FC198D"/>
    <w:rsid w:val="00FC2841"/>
    <w:rsid w:val="00FD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9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E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8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8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8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67E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C198D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71E3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8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8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88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388B"/>
    <w:pPr>
      <w:spacing w:after="150"/>
    </w:pPr>
  </w:style>
  <w:style w:type="paragraph" w:customStyle="1" w:styleId="name">
    <w:name w:val="name"/>
    <w:basedOn w:val="Normal"/>
    <w:rsid w:val="001A388B"/>
    <w:pPr>
      <w:spacing w:after="150"/>
    </w:pPr>
  </w:style>
  <w:style w:type="paragraph" w:customStyle="1" w:styleId="b-first">
    <w:name w:val="b-first"/>
    <w:basedOn w:val="Normal"/>
    <w:rsid w:val="001A388B"/>
    <w:pPr>
      <w:spacing w:before="150" w:after="100" w:afterAutospacing="1"/>
    </w:pPr>
    <w:rPr>
      <w:rFonts w:ascii="Averta W01 Regular" w:hAnsi="Averta W01 Regular"/>
      <w:color w:val="000000"/>
      <w:u w:val="single"/>
    </w:rPr>
  </w:style>
  <w:style w:type="paragraph" w:customStyle="1" w:styleId="disclaimer">
    <w:name w:val="disclaimer"/>
    <w:basedOn w:val="Normal"/>
    <w:rsid w:val="001A388B"/>
    <w:pPr>
      <w:spacing w:before="100" w:beforeAutospacing="1" w:after="100" w:afterAutospacing="1"/>
    </w:pPr>
  </w:style>
  <w:style w:type="character" w:customStyle="1" w:styleId="social-share-total">
    <w:name w:val="social-share-total"/>
    <w:basedOn w:val="DefaultParagraphFont"/>
    <w:rsid w:val="001A388B"/>
  </w:style>
  <w:style w:type="paragraph" w:customStyle="1" w:styleId="newsletter-sign-uptext">
    <w:name w:val="newsletter-sign-up__text"/>
    <w:basedOn w:val="Normal"/>
    <w:rsid w:val="001A388B"/>
    <w:pPr>
      <w:spacing w:before="100" w:beforeAutospacing="1" w:after="225"/>
    </w:pPr>
  </w:style>
  <w:style w:type="character" w:customStyle="1" w:styleId="footercopyright2">
    <w:name w:val="footer__copyright2"/>
    <w:basedOn w:val="DefaultParagraphFont"/>
    <w:rsid w:val="001A388B"/>
    <w:rPr>
      <w:sz w:val="21"/>
      <w:szCs w:val="21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A388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A388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A388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A388B"/>
    <w:rPr>
      <w:rFonts w:ascii="Arial" w:hAnsi="Arial" w:cs="Arial"/>
      <w:vanish/>
      <w:sz w:val="16"/>
      <w:szCs w:val="16"/>
    </w:rPr>
  </w:style>
  <w:style w:type="character" w:customStyle="1" w:styleId="show-comments1">
    <w:name w:val="show-comments1"/>
    <w:basedOn w:val="DefaultParagraphFont"/>
    <w:rsid w:val="001A388B"/>
    <w:rPr>
      <w:rFonts w:ascii="Averta W01 Bold" w:hAnsi="Averta W01 Bold" w:hint="default"/>
      <w:b/>
      <w:bCs/>
      <w:i w:val="0"/>
      <w:iCs w:val="0"/>
      <w:color w:val="000000"/>
      <w:spacing w:val="15"/>
      <w:sz w:val="21"/>
      <w:szCs w:val="21"/>
    </w:rPr>
  </w:style>
  <w:style w:type="character" w:customStyle="1" w:styleId="powered-by-facebook1">
    <w:name w:val="powered-by-facebook1"/>
    <w:basedOn w:val="DefaultParagraphFont"/>
    <w:rsid w:val="001A388B"/>
    <w:rPr>
      <w:rFonts w:ascii="Averta W01 RegularItalic" w:hAnsi="Averta W01 RegularItalic" w:hint="default"/>
      <w:b w:val="0"/>
      <w:bCs w:val="0"/>
      <w:caps w:val="0"/>
      <w:color w:val="000000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2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84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264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379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476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50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5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427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387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498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91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9494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single" w:sz="6" w:space="14" w:color="E3E3E3"/>
                                                                                        <w:left w:val="single" w:sz="6" w:space="14" w:color="E3E3E3"/>
                                                                                        <w:bottom w:val="single" w:sz="6" w:space="14" w:color="E3E3E3"/>
                                                                                        <w:right w:val="single" w:sz="6" w:space="14" w:color="E3E3E3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72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91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0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966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9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460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620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813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159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315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21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081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734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60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12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5764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4592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153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4832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96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44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93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8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7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0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27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3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85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06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90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2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268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8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4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780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77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0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0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31" w:color="DCDCD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3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476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19825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1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1102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1036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4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5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45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575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98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172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692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107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02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8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19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82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48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608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232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0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8991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0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34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886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6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7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2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85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872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3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741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16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850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4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44650">
                                  <w:marLeft w:val="-75"/>
                                  <w:marRight w:val="-75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63944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50548">
                              <w:marLeft w:val="225"/>
                              <w:marRight w:val="225"/>
                              <w:marTop w:val="0"/>
                              <w:marBottom w:val="0"/>
                              <w:divBdr>
                                <w:top w:val="single" w:sz="6" w:space="26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8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2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7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7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9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1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50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0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1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425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W2Rshr02\Data\Marketing\Communications\~Digital%20Adoption\HDHP\Toolkit%20Future\ExcellusBCBS.com\login" TargetMode="External"/><Relationship Id="rId18" Type="http://schemas.openxmlformats.org/officeDocument/2006/relationships/hyperlink" Target="https://tax.thomsonreuters.com/site/hcet-ebia/ebs" TargetMode="External"/><Relationship Id="rId26" Type="http://schemas.openxmlformats.org/officeDocument/2006/relationships/hyperlink" Target="https://www.excellusbcbs.com/mobile-ap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cellusBCBS.com/ap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xcellusBCBS.com/login" TargetMode="External"/><Relationship Id="rId17" Type="http://schemas.openxmlformats.org/officeDocument/2006/relationships/hyperlink" Target="https://www.excellusbcbs.com/find-a-doctor/provider" TargetMode="External"/><Relationship Id="rId25" Type="http://schemas.openxmlformats.org/officeDocument/2006/relationships/hyperlink" Target="https://member.excellusbcbs.com/login?p_p_state=normal&amp;p_p_mode=view&amp;refererPlid=252754&amp;saveLastPath=false&amp;_com_liferay_login_web_portlet_LoginPortlet_mvcRenderCommandName=%2Flogin%2Flogin&amp;p_p_id=CustomLoginPortlet&amp;p_p_lifecycle=0&amp;_CustomLoginPortlet_redirect=%2F" TargetMode="External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excellusbcbs.com/find-a-doctor/estimate-medical-costs" TargetMode="External"/><Relationship Id="rId20" Type="http://schemas.openxmlformats.org/officeDocument/2006/relationships/hyperlink" Target="https://www.excellusbcbs.com/login" TargetMode="External"/><Relationship Id="rId29" Type="http://schemas.openxmlformats.org/officeDocument/2006/relationships/hyperlink" Target="https://youtu.be/Jhi1l2mKp4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ZkY5qsh1L4s" TargetMode="External"/><Relationship Id="rId24" Type="http://schemas.openxmlformats.org/officeDocument/2006/relationships/hyperlink" Target="https://www.youtube.com/watch?v=ZkY5qsh1L4s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outu.be/Jhi1l2mKp4c" TargetMode="External"/><Relationship Id="rId23" Type="http://schemas.openxmlformats.org/officeDocument/2006/relationships/hyperlink" Target="https://member.excellusbcbs.com/login?p_p_state=normal&amp;p_p_mode=view&amp;refererPlid=252754&amp;saveLastPath=false&amp;_com_liferay_login_web_portlet_LoginPortlet_mvcRenderCommandName=%2Flogin%2Flogin&amp;p_p_id=CustomLoginPortlet&amp;p_p_lifecycle=0&amp;_CustomLoginPortlet_redirect=%2F" TargetMode="External"/><Relationship Id="rId28" Type="http://schemas.openxmlformats.org/officeDocument/2006/relationships/hyperlink" Target="https://www.excellusbcbs.com/how-it-works/hdhp" TargetMode="External"/><Relationship Id="rId10" Type="http://schemas.openxmlformats.org/officeDocument/2006/relationships/hyperlink" Target="http://www.excellusbcbs.com/app" TargetMode="External"/><Relationship Id="rId19" Type="http://schemas.openxmlformats.org/officeDocument/2006/relationships/hyperlink" Target="https://tax.thomsonreuters.com/site/hcet-ebia/ebs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xcellusBCBS.com/login" TargetMode="External"/><Relationship Id="rId14" Type="http://schemas.openxmlformats.org/officeDocument/2006/relationships/hyperlink" Target="https://www.youtube.com/watch?v=ZkY5qsh1L4s" TargetMode="External"/><Relationship Id="rId22" Type="http://schemas.openxmlformats.org/officeDocument/2006/relationships/hyperlink" Target="https://www.excellusbcbs.com/how-it-works/hdhp" TargetMode="External"/><Relationship Id="rId27" Type="http://schemas.openxmlformats.org/officeDocument/2006/relationships/hyperlink" Target="https://member.excellusbcbs.com/login?p_p_state=normal&amp;p_p_mode=view&amp;refererPlid=252754&amp;saveLastPath=false&amp;_com_liferay_login_web_portlet_LoginPortlet_mvcRenderCommandName=%2Flogin%2Flogin&amp;p_p_id=CustomLoginPortlet&amp;p_p_lifecycle=0&amp;_CustomLoginPortlet_redirect=%2F" TargetMode="External"/><Relationship Id="rId30" Type="http://schemas.openxmlformats.org/officeDocument/2006/relationships/header" Target="header1.xml"/><Relationship Id="rId8" Type="http://schemas.openxmlformats.org/officeDocument/2006/relationships/hyperlink" Target="https://www.youtube.com/watch?v=OEfXuIKDLSo&amp;feature=youtu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0970-8FD5-4D26-815A-DE1FCBFF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1491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Michelle Diehl</cp:lastModifiedBy>
  <cp:revision>3</cp:revision>
  <cp:lastPrinted>2018-05-03T14:32:00Z</cp:lastPrinted>
  <dcterms:created xsi:type="dcterms:W3CDTF">2020-07-29T12:27:00Z</dcterms:created>
  <dcterms:modified xsi:type="dcterms:W3CDTF">2023-01-06T20:07:00Z</dcterms:modified>
</cp:coreProperties>
</file>